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10080" w:type="dxa"/>
        <w:tblInd w:w="355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100839" w:rsidRPr="006E4163" w14:paraId="43E6EA60" w14:textId="77777777" w:rsidTr="00E0420B">
        <w:trPr>
          <w:trHeight w:val="89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F36" w14:textId="77777777" w:rsidR="00100839" w:rsidRPr="00DF5F6F" w:rsidRDefault="00100839" w:rsidP="006B39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ДОГОВОР ПОСТАВКИ №</w:t>
            </w:r>
          </w:p>
          <w:p w14:paraId="18359DA5" w14:textId="77777777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BED912A" w14:textId="2A47CC18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г. Бишкек                         </w:t>
            </w:r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                                                       </w:t>
            </w:r>
            <w:proofErr w:type="gramStart"/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«</w:t>
            </w:r>
            <w:proofErr w:type="gramEnd"/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______»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__________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70341F" w:rsidRPr="0070341F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</w:p>
        </w:tc>
      </w:tr>
      <w:tr w:rsidR="00100839" w:rsidRPr="00CB3808" w14:paraId="797E77A9" w14:textId="77777777" w:rsidTr="00E0420B">
        <w:trPr>
          <w:trHeight w:val="142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FCA" w14:textId="2A643967" w:rsidR="00100839" w:rsidRPr="009B1911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DF5F6F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Покупатель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E12E81">
              <w:rPr>
                <w:rFonts w:ascii="Times New Roman" w:hAnsi="Times New Roman" w:cs="Times New Roman"/>
                <w:lang w:val="ru-RU"/>
              </w:rPr>
              <w:t>______________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B433D0" w:rsidRPr="00B433D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действующего на основании доверенности от «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» 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_______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 202</w:t>
            </w:r>
            <w:r w:rsidR="003B5C7F" w:rsidRPr="003B5C7F">
              <w:rPr>
                <w:rFonts w:ascii="Times New Roman" w:hAnsi="Times New Roman" w:cs="Times New Roman"/>
                <w:highlight w:val="yellow"/>
                <w:lang w:val="ru-RU"/>
              </w:rPr>
              <w:t>6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 года</w:t>
            </w:r>
            <w:r w:rsidRPr="00DF5F6F">
              <w:rPr>
                <w:rFonts w:ascii="Times New Roman" w:hAnsi="Times New Roman" w:cs="Times New Roman"/>
                <w:lang w:val="ru-RU"/>
              </w:rPr>
              <w:t>, с одной стороны, и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329B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____________________</w:t>
            </w:r>
            <w:r>
              <w:rPr>
                <w:rFonts w:ascii="Times New Roman" w:hAnsi="Times New Roman" w:cs="Times New Roman"/>
                <w:b/>
                <w:lang w:val="ru-RU"/>
              </w:rPr>
              <w:t>_</w:t>
            </w:r>
            <w:r w:rsidRPr="00DF5F6F">
              <w:rPr>
                <w:rFonts w:ascii="Times New Roman" w:hAnsi="Times New Roman" w:cs="Times New Roman"/>
                <w:bCs/>
                <w:lang w:val="ru-RU"/>
              </w:rPr>
              <w:t>,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_______,____________,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действующего на основании </w:t>
            </w:r>
            <w:r w:rsidR="00586A94" w:rsidRPr="00586A94">
              <w:rPr>
                <w:rFonts w:ascii="Times New Roman" w:hAnsi="Times New Roman" w:cs="Times New Roman"/>
                <w:highlight w:val="yellow"/>
                <w:lang w:val="ru-RU"/>
              </w:rPr>
              <w:t>____________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с другой стороны, вместе именуемые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 w:rsidRPr="00DF5F6F"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 w:rsidRPr="00DF5F6F">
              <w:rPr>
                <w:rFonts w:ascii="Times New Roman" w:hAnsi="Times New Roman" w:cs="Times New Roman"/>
                <w:lang w:val="ru-RU"/>
              </w:rPr>
              <w:t>», заключили договор поставки, о нижеследующем:</w:t>
            </w:r>
          </w:p>
        </w:tc>
      </w:tr>
      <w:tr w:rsidR="00100839" w:rsidRPr="005D7ACE" w14:paraId="2D824BBD" w14:textId="77777777" w:rsidTr="00E0420B">
        <w:trPr>
          <w:trHeight w:val="376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FB4A" w14:textId="77777777" w:rsidR="00100839" w:rsidRPr="002303A9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Договор поставки между Сторонами (далее – «Договор») состоит из нижеследующих частей, каждая из которых является неотъемлемой частью </w:t>
            </w:r>
            <w:r w:rsidRPr="002303A9">
              <w:rPr>
                <w:lang w:val="ru-RU"/>
              </w:rPr>
              <w:t>Договора:</w:t>
            </w:r>
          </w:p>
          <w:p w14:paraId="6F6DD2E1" w14:textId="7777777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настоящего основного договора (далее – «</w:t>
            </w:r>
            <w:r w:rsidRPr="00DF5F6F">
              <w:rPr>
                <w:b/>
                <w:lang w:val="ru-RU"/>
              </w:rPr>
              <w:t>Основной договор</w:t>
            </w:r>
            <w:r w:rsidRPr="00DF5F6F">
              <w:rPr>
                <w:lang w:val="ru-RU"/>
              </w:rPr>
              <w:t>»);</w:t>
            </w:r>
          </w:p>
          <w:p w14:paraId="5471282A" w14:textId="7922C4A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прилагаемых общих условий Договора,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 w:rsidRPr="00DF5F6F">
              <w:rPr>
                <w:rFonts w:cs="Times New Roman"/>
                <w:lang w:val="ru-RU"/>
              </w:rPr>
              <w:t xml:space="preserve"> (далее – «Общие условия») 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>и</w:t>
            </w:r>
            <w:r w:rsidRPr="00DF5F6F">
              <w:rPr>
                <w:rFonts w:eastAsia="Times New Roman" w:cs="Times New Roman"/>
                <w:b/>
                <w:color w:val="000000"/>
                <w:lang w:val="ru-RU"/>
              </w:rPr>
              <w:t xml:space="preserve"> </w:t>
            </w:r>
            <w:hyperlink r:id="rId7" w:history="1">
              <w:r w:rsidRPr="002303A9">
                <w:rPr>
                  <w:rStyle w:val="ae"/>
                  <w:rFonts w:cs="Times New Roman"/>
                  <w:lang w:val="ru-RU"/>
                </w:rPr>
                <w:t>https</w:t>
              </w:r>
              <w:r w:rsidRPr="00DF5F6F">
                <w:rPr>
                  <w:rStyle w:val="ae"/>
                  <w:rFonts w:cs="Times New Roman"/>
                  <w:lang w:val="ru-RU"/>
                </w:rPr>
                <w:t>://</w:t>
              </w:r>
              <w:r w:rsidRPr="002303A9">
                <w:rPr>
                  <w:rStyle w:val="ae"/>
                  <w:rFonts w:cs="Times New Roman"/>
                  <w:lang w:val="ru-RU"/>
                </w:rPr>
                <w:t>www</w:t>
              </w:r>
              <w:r w:rsidRPr="00DF5F6F">
                <w:rPr>
                  <w:rStyle w:val="ae"/>
                  <w:rFonts w:cs="Times New Roman"/>
                  <w:lang w:val="ru-RU"/>
                </w:rPr>
                <w:t>.</w:t>
              </w:r>
              <w:r w:rsidRPr="002303A9">
                <w:rPr>
                  <w:rStyle w:val="ae"/>
                  <w:rFonts w:cs="Times New Roman"/>
                  <w:lang w:val="ru-RU"/>
                </w:rPr>
                <w:t>kumtor</w:t>
              </w:r>
              <w:r w:rsidRPr="00DF5F6F">
                <w:rPr>
                  <w:rStyle w:val="ae"/>
                  <w:rFonts w:cs="Times New Roman"/>
                  <w:lang w:val="ru-RU"/>
                </w:rPr>
                <w:t>.</w:t>
              </w:r>
              <w:r w:rsidRPr="002303A9">
                <w:rPr>
                  <w:rStyle w:val="ae"/>
                  <w:rFonts w:cs="Times New Roman"/>
                  <w:lang w:val="ru-RU"/>
                </w:rPr>
                <w:t>kg</w:t>
              </w:r>
              <w:r w:rsidRPr="00DF5F6F">
                <w:rPr>
                  <w:rStyle w:val="ae"/>
                  <w:rFonts w:cs="Times New Roman"/>
                  <w:lang w:val="ru-RU"/>
                </w:rPr>
                <w:t>/</w:t>
              </w:r>
              <w:r w:rsidRPr="002303A9">
                <w:rPr>
                  <w:rStyle w:val="ae"/>
                  <w:rFonts w:cs="Times New Roman"/>
                  <w:lang w:val="ru-RU"/>
                </w:rPr>
                <w:t>wp</w:t>
              </w:r>
              <w:r w:rsidRPr="00DF5F6F">
                <w:rPr>
                  <w:rStyle w:val="ae"/>
                  <w:rFonts w:cs="Times New Roman"/>
                  <w:lang w:val="ru-RU"/>
                </w:rPr>
                <w:t>-</w:t>
              </w:r>
              <w:r w:rsidRPr="002303A9">
                <w:rPr>
                  <w:rStyle w:val="ae"/>
                  <w:rFonts w:cs="Times New Roman"/>
                  <w:lang w:val="ru-RU"/>
                </w:rPr>
                <w:t>content</w:t>
              </w:r>
              <w:r w:rsidRPr="00DF5F6F">
                <w:rPr>
                  <w:rStyle w:val="ae"/>
                  <w:rFonts w:cs="Times New Roman"/>
                  <w:lang w:val="ru-RU"/>
                </w:rPr>
                <w:t>/</w:t>
              </w:r>
              <w:r w:rsidRPr="002303A9">
                <w:rPr>
                  <w:rStyle w:val="ae"/>
                  <w:rFonts w:cs="Times New Roman"/>
                  <w:lang w:val="ru-RU"/>
                </w:rPr>
                <w:t>uploads</w:t>
              </w:r>
              <w:r w:rsidRPr="00DF5F6F">
                <w:rPr>
                  <w:rStyle w:val="ae"/>
                  <w:rFonts w:cs="Times New Roman"/>
                  <w:lang w:val="ru-RU"/>
                </w:rPr>
                <w:t>/2020/11/</w:t>
              </w:r>
              <w:r w:rsidRPr="002303A9">
                <w:rPr>
                  <w:rStyle w:val="ae"/>
                  <w:rFonts w:cs="Times New Roman"/>
                  <w:lang w:val="ru-RU"/>
                </w:rPr>
                <w:t>general</w:t>
              </w:r>
              <w:r w:rsidRPr="00DF5F6F">
                <w:rPr>
                  <w:rStyle w:val="ae"/>
                  <w:rFonts w:cs="Times New Roman"/>
                  <w:lang w:val="ru-RU"/>
                </w:rPr>
                <w:t xml:space="preserve"> </w:t>
              </w:r>
              <w:r w:rsidRPr="002303A9">
                <w:rPr>
                  <w:rStyle w:val="ae"/>
                  <w:rFonts w:cs="Times New Roman"/>
                  <w:lang w:val="ru-RU"/>
                </w:rPr>
                <w:t>terms</w:t>
              </w:r>
              <w:r w:rsidRPr="00DF5F6F">
                <w:rPr>
                  <w:rStyle w:val="ae"/>
                  <w:rFonts w:cs="Times New Roman"/>
                  <w:lang w:val="ru-RU"/>
                </w:rPr>
                <w:t>_</w:t>
              </w:r>
              <w:r w:rsidRPr="002303A9">
                <w:rPr>
                  <w:rStyle w:val="ae"/>
                  <w:rFonts w:cs="Times New Roman"/>
                  <w:lang w:val="ru-RU"/>
                </w:rPr>
                <w:t>goods</w:t>
              </w:r>
              <w:r w:rsidRPr="00DF5F6F">
                <w:rPr>
                  <w:rStyle w:val="ae"/>
                  <w:rFonts w:cs="Times New Roman"/>
                  <w:lang w:val="ru-RU"/>
                </w:rPr>
                <w:t>_</w:t>
              </w:r>
              <w:r w:rsidRPr="002303A9">
                <w:rPr>
                  <w:rStyle w:val="ae"/>
                  <w:rFonts w:cs="Times New Roman"/>
                  <w:lang w:val="ru-RU"/>
                </w:rPr>
                <w:t>supply</w:t>
              </w:r>
              <w:r w:rsidRPr="00DF5F6F">
                <w:rPr>
                  <w:rStyle w:val="ae"/>
                  <w:rFonts w:cs="Times New Roman"/>
                  <w:lang w:val="ru-RU"/>
                </w:rPr>
                <w:t>_2020.</w:t>
              </w:r>
              <w:r w:rsidRPr="002303A9">
                <w:rPr>
                  <w:rStyle w:val="ae"/>
                  <w:rFonts w:cs="Times New Roman"/>
                  <w:lang w:val="ru-RU"/>
                </w:rPr>
                <w:t>pdf</w:t>
              </w:r>
            </w:hyperlink>
            <w:r w:rsidRPr="00DF5F6F">
              <w:rPr>
                <w:rFonts w:cs="Times New Roman"/>
                <w:lang w:val="ru-RU"/>
              </w:rPr>
              <w:t xml:space="preserve"> ;</w:t>
            </w:r>
          </w:p>
          <w:p w14:paraId="58F22C17" w14:textId="02C47056" w:rsidR="00100839" w:rsidRPr="00DF5F6F" w:rsidRDefault="007F3F77" w:rsidP="002303A9">
            <w:pPr>
              <w:pStyle w:val="Ru"/>
              <w:numPr>
                <w:ilvl w:val="0"/>
                <w:numId w:val="0"/>
              </w:numPr>
              <w:ind w:left="340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 случае противоречий</w:t>
            </w:r>
            <w:r w:rsidR="00100839" w:rsidRPr="00DF5F6F">
              <w:rPr>
                <w:lang w:val="ru-RU"/>
              </w:rPr>
              <w:t xml:space="preserve"> положения Основного договора имеют преимущественную силу над положениями Общих условий.</w:t>
            </w:r>
          </w:p>
          <w:p w14:paraId="3650546D" w14:textId="72FDE931" w:rsidR="00100839" w:rsidRPr="00F02467" w:rsidRDefault="00100839" w:rsidP="002303A9">
            <w:pPr>
              <w:pStyle w:val="Ru"/>
              <w:jc w:val="both"/>
              <w:rPr>
                <w:lang w:val="ru-RU"/>
              </w:rPr>
            </w:pPr>
            <w:r w:rsidRPr="00F02467">
              <w:rPr>
                <w:lang w:val="ru-RU"/>
              </w:rPr>
              <w:t>Техническое задание.</w:t>
            </w:r>
          </w:p>
          <w:p w14:paraId="28E8D16C" w14:textId="77777777" w:rsidR="00100839" w:rsidRPr="00E0420B" w:rsidRDefault="00100839" w:rsidP="009B1911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      </w:r>
            <w:r w:rsidRPr="00DF5F6F">
              <w:rPr>
                <w:rFonts w:cs="Times New Roman"/>
                <w:b/>
                <w:lang w:val="ru-RU"/>
              </w:rPr>
              <w:t>Акты приема-передачи</w:t>
            </w:r>
            <w:r w:rsidRPr="00DF5F6F">
              <w:rPr>
                <w:rFonts w:cs="Times New Roman"/>
                <w:lang w:val="ru-RU"/>
              </w:rPr>
              <w:t>» или «</w:t>
            </w:r>
            <w:r w:rsidRPr="00DF5F6F">
              <w:rPr>
                <w:rFonts w:cs="Times New Roman"/>
                <w:b/>
                <w:lang w:val="ru-RU"/>
              </w:rPr>
              <w:t>Акт приема-передачи</w:t>
            </w:r>
            <w:r w:rsidRPr="00DF5F6F">
              <w:rPr>
                <w:rFonts w:cs="Times New Roman"/>
                <w:lang w:val="ru-RU"/>
              </w:rPr>
              <w:t xml:space="preserve">»). </w:t>
            </w:r>
          </w:p>
          <w:p w14:paraId="40919EB5" w14:textId="0C3A59FB" w:rsidR="00E0420B" w:rsidRPr="009B1911" w:rsidRDefault="00E0420B" w:rsidP="009B1911">
            <w:pPr>
              <w:pStyle w:val="Ru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Спецификации.</w:t>
            </w:r>
          </w:p>
        </w:tc>
      </w:tr>
      <w:tr w:rsidR="00100839" w:rsidRPr="00CB3808" w14:paraId="5AFD5F0C" w14:textId="77777777" w:rsidTr="00E0420B">
        <w:trPr>
          <w:trHeight w:val="71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5D9" w14:textId="0652C9F5" w:rsidR="00100839" w:rsidRPr="00CC1EC3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DF5F6F">
              <w:rPr>
                <w:lang w:val="ru-RU"/>
              </w:rPr>
              <w:t xml:space="preserve">Настоящим Поставщик обязуется поставить Покупателю </w:t>
            </w:r>
            <w:r w:rsidRPr="009A2C69">
              <w:rPr>
                <w:b/>
                <w:bCs/>
                <w:lang w:val="ru-RU"/>
              </w:rPr>
              <w:t>товар</w:t>
            </w:r>
            <w:r w:rsidRPr="00DF5F6F">
              <w:rPr>
                <w:lang w:val="ru-RU"/>
              </w:rPr>
              <w:t xml:space="preserve"> –</w:t>
            </w:r>
            <w:r w:rsidR="006D4998">
              <w:rPr>
                <w:lang w:val="ru-RU"/>
              </w:rPr>
              <w:t xml:space="preserve"> флюс лабораторный </w:t>
            </w:r>
            <w:proofErr w:type="spellStart"/>
            <w:r w:rsidR="006D4998">
              <w:rPr>
                <w:lang w:val="ru-RU"/>
              </w:rPr>
              <w:t>обезолоченный</w:t>
            </w:r>
            <w:proofErr w:type="spellEnd"/>
            <w:del w:id="0" w:author="Rabiia Abdrazakova" w:date="2026-02-13T09:57:00Z" w16du:dateUtc="2026-02-13T03:57:00Z">
              <w:r w:rsidR="006D4998" w:rsidDel="00AA4C9A">
                <w:rPr>
                  <w:lang w:val="ru-RU"/>
                </w:rPr>
                <w:delText xml:space="preserve"> </w:delText>
              </w:r>
            </w:del>
            <w:r w:rsidR="00276CDC">
              <w:rPr>
                <w:b/>
                <w:bCs/>
                <w:lang w:val="ru-RU"/>
              </w:rPr>
              <w:t xml:space="preserve">, </w:t>
            </w:r>
            <w:r w:rsidR="00276CDC" w:rsidRPr="00D20776">
              <w:rPr>
                <w:lang w:val="ru-RU"/>
              </w:rPr>
              <w:t>соот</w:t>
            </w:r>
            <w:r w:rsidR="008610BE" w:rsidRPr="00D20776">
              <w:rPr>
                <w:lang w:val="ru-RU"/>
              </w:rPr>
              <w:t>ветствующий требованиям</w:t>
            </w:r>
            <w:r w:rsidR="00A41A5B">
              <w:rPr>
                <w:lang w:val="ru-RU"/>
              </w:rPr>
              <w:t>,</w:t>
            </w:r>
            <w:r w:rsidR="008610BE" w:rsidRPr="00D20776">
              <w:rPr>
                <w:lang w:val="ru-RU"/>
              </w:rPr>
              <w:t xml:space="preserve"> указанным в Техническом задании</w:t>
            </w:r>
            <w:r w:rsidR="00E650AD" w:rsidRPr="00E650AD">
              <w:rPr>
                <w:b/>
                <w:bCs/>
                <w:lang w:val="ru-RU"/>
              </w:rPr>
              <w:t xml:space="preserve"> </w:t>
            </w:r>
            <w:r w:rsidRPr="00DF5F6F">
              <w:rPr>
                <w:lang w:val="ru-RU"/>
              </w:rPr>
              <w:t>(совместно далее – «</w:t>
            </w:r>
            <w:r w:rsidRPr="00DF5F6F">
              <w:rPr>
                <w:b/>
                <w:lang w:val="ru-RU"/>
              </w:rPr>
              <w:t>Товар</w:t>
            </w:r>
            <w:r w:rsidRPr="00DF5F6F">
              <w:rPr>
                <w:lang w:val="ru-RU"/>
              </w:rPr>
              <w:t>»), а Покупатель обязуется принять и оплатить Товар на условиях, предусмотренных Договором.</w:t>
            </w:r>
          </w:p>
          <w:p w14:paraId="5EBB9115" w14:textId="61CD40F7" w:rsidR="00100839" w:rsidRDefault="00100839" w:rsidP="00E650AD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Договор</w:t>
            </w:r>
            <w:r w:rsidRPr="00CC1EC3">
              <w:rPr>
                <w:lang w:val="ru-RU"/>
              </w:rPr>
              <w:t xml:space="preserve"> может быть </w:t>
            </w:r>
            <w:r>
              <w:rPr>
                <w:lang w:val="ru-RU"/>
              </w:rPr>
              <w:t>направлен</w:t>
            </w:r>
            <w:r w:rsidRPr="00CC1EC3">
              <w:rPr>
                <w:lang w:val="ru-RU"/>
              </w:rPr>
              <w:t xml:space="preserve"> Поставщику по электронной почте на адрес электронной почты ответственного лица Поставщика.</w:t>
            </w:r>
            <w:r w:rsidR="00F91878">
              <w:rPr>
                <w:lang w:val="ru-RU"/>
              </w:rPr>
              <w:t xml:space="preserve"> В этом случае копия настоящего Договора, надлежащим образом подписанная уполномоченными лицами Сторон с проставлением печати и направленная в виде отсканированного документа заменяет оригинал подписанного Договора.</w:t>
            </w:r>
          </w:p>
          <w:p w14:paraId="242874FF" w14:textId="277C745A" w:rsidR="00C70C89" w:rsidRPr="00C70C89" w:rsidRDefault="00C70C89" w:rsidP="00C70C8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2.1</w:t>
            </w:r>
            <w:r w:rsidR="00730AA4">
              <w:rPr>
                <w:lang w:val="ru-RU"/>
              </w:rPr>
              <w:t>. Поставщик обязуется в</w:t>
            </w:r>
            <w:r w:rsidRPr="00C70C89">
              <w:rPr>
                <w:lang w:val="ru-RU"/>
              </w:rPr>
              <w:t>нести гарантийное обеспечение исполнения Договор</w:t>
            </w:r>
            <w:r w:rsidR="00730AA4">
              <w:rPr>
                <w:lang w:val="ru-RU"/>
              </w:rPr>
              <w:t>а</w:t>
            </w:r>
            <w:r w:rsidRPr="00C70C89">
              <w:rPr>
                <w:lang w:val="ru-RU"/>
              </w:rPr>
              <w:t xml:space="preserve"> (далее- ГОИД) в размере 5 (пяти) % от общей стоимости Договора, что составляет </w:t>
            </w:r>
            <w:r>
              <w:rPr>
                <w:lang w:val="ru-RU"/>
              </w:rPr>
              <w:t>______</w:t>
            </w:r>
            <w:r w:rsidRPr="00C70C89">
              <w:rPr>
                <w:lang w:val="ru-RU"/>
              </w:rPr>
              <w:t>(</w:t>
            </w:r>
            <w:r w:rsidR="00802481">
              <w:rPr>
                <w:lang w:val="ru-RU"/>
              </w:rPr>
              <w:t>______________</w:t>
            </w:r>
            <w:r w:rsidRPr="00C70C89">
              <w:rPr>
                <w:lang w:val="ru-RU"/>
              </w:rPr>
              <w:t xml:space="preserve">) </w:t>
            </w:r>
            <w:r w:rsidR="00802481">
              <w:rPr>
                <w:lang w:val="ru-RU"/>
              </w:rPr>
              <w:t>____</w:t>
            </w:r>
            <w:r w:rsidRPr="00C70C89">
              <w:rPr>
                <w:lang w:val="ru-RU"/>
              </w:rPr>
              <w:t xml:space="preserve"> на расчетный счет Покупателя, указанный в пункте 1</w:t>
            </w:r>
            <w:r w:rsidR="00802481">
              <w:rPr>
                <w:lang w:val="ru-RU"/>
              </w:rPr>
              <w:t>2</w:t>
            </w:r>
            <w:r w:rsidRPr="00C70C89">
              <w:rPr>
                <w:lang w:val="ru-RU"/>
              </w:rPr>
              <w:t xml:space="preserve"> Договора.</w:t>
            </w:r>
          </w:p>
          <w:p w14:paraId="3F1D18C1" w14:textId="41A276AB" w:rsidR="00C70C89" w:rsidRPr="00C70C89" w:rsidRDefault="00C70C89" w:rsidP="00C70C8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2.2 </w:t>
            </w:r>
            <w:r w:rsidRPr="00C70C89">
              <w:rPr>
                <w:lang w:val="ru-RU"/>
              </w:rPr>
              <w:t>Возврат ГОИД Поставщику будет осуществлен в течение 7 (семи) рабочих дней с момента:</w:t>
            </w:r>
          </w:p>
          <w:p w14:paraId="5A4B6DD7" w14:textId="151F1D50" w:rsidR="00C70C89" w:rsidRPr="00C70C89" w:rsidRDefault="00C70C89" w:rsidP="00C70C8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C70C89">
              <w:rPr>
                <w:lang w:val="ru-RU"/>
              </w:rPr>
              <w:t>- надлежащего исполнения договорных обязательств поставщиком включая гарантийные обязательства (гарантийный период);</w:t>
            </w:r>
          </w:p>
          <w:p w14:paraId="3FCB308F" w14:textId="502ACD9F" w:rsidR="002B7686" w:rsidRPr="00E650AD" w:rsidRDefault="00C70C89" w:rsidP="00C70C8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C70C89">
              <w:rPr>
                <w:lang w:val="ru-RU"/>
              </w:rPr>
              <w:t>- расторжения договора в связи с форс-мажорными обстоятельствами</w:t>
            </w:r>
          </w:p>
          <w:p w14:paraId="5CB9B263" w14:textId="77777777" w:rsidR="00100839" w:rsidRPr="00D20776" w:rsidRDefault="00100839" w:rsidP="00D20776">
            <w:pPr>
              <w:rPr>
                <w:lang w:val="ru-RU"/>
              </w:rPr>
            </w:pPr>
          </w:p>
        </w:tc>
      </w:tr>
      <w:tr w:rsidR="00100839" w:rsidRPr="00CB3808" w14:paraId="20975E30" w14:textId="77777777" w:rsidTr="00E0420B">
        <w:trPr>
          <w:trHeight w:val="1759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1894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Стоимость поставляемого Товара (далее – «</w:t>
            </w:r>
            <w:r w:rsidRPr="00DF5F6F">
              <w:rPr>
                <w:b/>
                <w:lang w:val="ru-RU"/>
              </w:rPr>
              <w:t>Стоимость Товара</w:t>
            </w:r>
            <w:r w:rsidRPr="00DF5F6F">
              <w:rPr>
                <w:lang w:val="ru-RU"/>
              </w:rPr>
              <w:t xml:space="preserve">»). </w:t>
            </w:r>
          </w:p>
          <w:p w14:paraId="619A347D" w14:textId="7B57AA51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Сумма Договора составляет 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_____________</w:t>
            </w:r>
            <w:r w:rsidRPr="00F02467">
              <w:rPr>
                <w:rFonts w:cs="Times New Roman"/>
                <w:highlight w:val="yellow"/>
                <w:lang w:val="ru-RU"/>
              </w:rPr>
              <w:t xml:space="preserve"> (___________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)</w:t>
            </w:r>
            <w:r w:rsidRPr="00DF5F6F">
              <w:rPr>
                <w:rFonts w:cs="Times New Roman"/>
                <w:b/>
                <w:bCs/>
                <w:lang w:val="ru-RU"/>
              </w:rPr>
              <w:t>.</w:t>
            </w:r>
          </w:p>
          <w:p w14:paraId="2E9BE165" w14:textId="5059EDE9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С момента подписания Договора обеими Сторонами Стоимость Товара является фиксированной и изменению не подлежит, если иное не будет согласовано Сторонами в письменном виде.</w:t>
            </w:r>
          </w:p>
          <w:p w14:paraId="41A98D1D" w14:textId="233DCA4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Во избежание сомнений Цена на Товар не включает налог на добавленную стоимость (НДС) и/или любой другой косвенный налог, который Покупатель должен уплатить дополнительно, если применимо.</w:t>
            </w:r>
          </w:p>
        </w:tc>
      </w:tr>
      <w:tr w:rsidR="00100839" w:rsidRPr="00CB3808" w14:paraId="35928721" w14:textId="77777777" w:rsidTr="00D47131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057D" w14:textId="77777777" w:rsidR="00100839" w:rsidRPr="00DF5F6F" w:rsidRDefault="00100839" w:rsidP="009F0059">
            <w:pPr>
              <w:pStyle w:val="Ru1"/>
              <w:rPr>
                <w:b/>
                <w:bCs/>
                <w:lang w:val="ru-RU"/>
              </w:rPr>
            </w:pPr>
            <w:r w:rsidRPr="00DF5F6F">
              <w:rPr>
                <w:b/>
                <w:bCs/>
                <w:lang w:val="ru-RU"/>
              </w:rPr>
              <w:t>Условия Оплаты</w:t>
            </w:r>
          </w:p>
          <w:p w14:paraId="63A1B56F" w14:textId="663619D1" w:rsidR="00100839" w:rsidRPr="006E4163" w:rsidRDefault="00100839" w:rsidP="00D975E7">
            <w:pPr>
              <w:pStyle w:val="Ru11"/>
              <w:rPr>
                <w:lang w:val="ru-RU"/>
              </w:rPr>
            </w:pPr>
            <w:r w:rsidRPr="00DF5F6F">
              <w:rPr>
                <w:lang w:val="ru-RU"/>
              </w:rPr>
              <w:t xml:space="preserve">Оплата </w:t>
            </w:r>
            <w:proofErr w:type="gramStart"/>
            <w:r w:rsidRPr="00DF5F6F">
              <w:rPr>
                <w:lang w:val="ru-RU"/>
              </w:rPr>
              <w:t>за Товар</w:t>
            </w:r>
            <w:proofErr w:type="gramEnd"/>
            <w:r w:rsidRPr="00DF5F6F">
              <w:rPr>
                <w:lang w:val="ru-RU"/>
              </w:rPr>
              <w:t xml:space="preserve"> осуществляется в следующем порядке:</w:t>
            </w:r>
            <w:r w:rsidR="00F8706C" w:rsidRPr="00F8706C">
              <w:rPr>
                <w:lang w:val="ru-RU"/>
              </w:rPr>
              <w:t xml:space="preserve"> </w:t>
            </w:r>
            <w:r w:rsidR="00591484" w:rsidRPr="006E4163">
              <w:rPr>
                <w:lang w:val="ru-RU"/>
              </w:rPr>
              <w:t xml:space="preserve">(ниже указан порядок при пост-оплате, в случае </w:t>
            </w:r>
            <w:r w:rsidR="00AA4C9A" w:rsidRPr="006E4163">
              <w:rPr>
                <w:lang w:val="ru-RU"/>
              </w:rPr>
              <w:t xml:space="preserve">запроса Поставщиком </w:t>
            </w:r>
            <w:r w:rsidR="00591484" w:rsidRPr="006E4163">
              <w:rPr>
                <w:lang w:val="ru-RU"/>
              </w:rPr>
              <w:t>частичной предоплаты</w:t>
            </w:r>
            <w:r w:rsidR="00AA4C9A" w:rsidRPr="006E4163">
              <w:rPr>
                <w:lang w:val="ru-RU"/>
              </w:rPr>
              <w:t>,</w:t>
            </w:r>
            <w:r w:rsidR="00591484" w:rsidRPr="006E4163">
              <w:rPr>
                <w:lang w:val="ru-RU"/>
              </w:rPr>
              <w:t xml:space="preserve"> требуется банковская гарантия</w:t>
            </w:r>
            <w:r w:rsidR="00AA4C9A" w:rsidRPr="006E4163">
              <w:rPr>
                <w:lang w:val="ru-RU"/>
              </w:rPr>
              <w:t>, в размере предоплаты, соответствующие условия по банковской гарантии будут включены в договор</w:t>
            </w:r>
            <w:r w:rsidR="00591484" w:rsidRPr="006E4163">
              <w:rPr>
                <w:lang w:val="ru-RU"/>
              </w:rPr>
              <w:t>)</w:t>
            </w:r>
          </w:p>
          <w:p w14:paraId="7D6D1E8E" w14:textId="089ED635" w:rsidR="00100839" w:rsidRDefault="00080EC1" w:rsidP="00D975E7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7D6C41">
              <w:rPr>
                <w:lang w:val="ru-RU"/>
              </w:rPr>
              <w:t xml:space="preserve">плата </w:t>
            </w:r>
            <w:r w:rsidR="00C74C82">
              <w:rPr>
                <w:lang w:val="ru-RU"/>
              </w:rPr>
              <w:t>производится в</w:t>
            </w:r>
            <w:r w:rsidR="00100839">
              <w:rPr>
                <w:lang w:val="ru-RU"/>
              </w:rPr>
              <w:t xml:space="preserve"> течение 30 </w:t>
            </w:r>
            <w:r w:rsidR="007D6C41">
              <w:rPr>
                <w:lang w:val="ru-RU"/>
              </w:rPr>
              <w:t>календарных</w:t>
            </w:r>
            <w:r w:rsidR="00100839">
              <w:rPr>
                <w:lang w:val="ru-RU"/>
              </w:rPr>
              <w:t xml:space="preserve"> дней после </w:t>
            </w:r>
            <w:r w:rsidR="001F530C">
              <w:rPr>
                <w:lang w:val="ru-RU"/>
              </w:rPr>
              <w:t>доставки</w:t>
            </w:r>
            <w:r w:rsidR="00100839">
              <w:rPr>
                <w:lang w:val="ru-RU"/>
              </w:rPr>
              <w:t xml:space="preserve"> Товара </w:t>
            </w:r>
            <w:r w:rsidR="00A009C0">
              <w:rPr>
                <w:lang w:val="ru-RU"/>
              </w:rPr>
              <w:t>Покупателю</w:t>
            </w:r>
            <w:r w:rsidR="00100839">
              <w:rPr>
                <w:lang w:val="ru-RU"/>
              </w:rPr>
              <w:t xml:space="preserve"> на основании </w:t>
            </w:r>
            <w:proofErr w:type="gramStart"/>
            <w:r w:rsidR="00100839">
              <w:rPr>
                <w:lang w:val="ru-RU"/>
              </w:rPr>
              <w:t>счета на оплату</w:t>
            </w:r>
            <w:proofErr w:type="gramEnd"/>
            <w:r w:rsidR="00100839">
              <w:rPr>
                <w:lang w:val="ru-RU"/>
              </w:rPr>
              <w:t>.</w:t>
            </w:r>
          </w:p>
          <w:p w14:paraId="78351920" w14:textId="77777777" w:rsidR="00100839" w:rsidRPr="006E4163" w:rsidRDefault="00100839" w:rsidP="00C82A03">
            <w:pPr>
              <w:pStyle w:val="Ru11"/>
              <w:jc w:val="both"/>
              <w:rPr>
                <w:lang w:val="ru-RU"/>
              </w:rPr>
            </w:pPr>
            <w:r w:rsidRPr="006E4163">
              <w:rPr>
                <w:lang w:val="ru-RU"/>
              </w:rPr>
              <w:lastRenderedPageBreak/>
              <w:t>Поставщик обязан предоставить банковскую гарантию на сумму Предоплаты.</w:t>
            </w:r>
          </w:p>
          <w:p w14:paraId="00AE30CB" w14:textId="3219A275" w:rsidR="00100839" w:rsidRPr="00715CE2" w:rsidRDefault="00100839" w:rsidP="00C82A03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6E4163">
              <w:rPr>
                <w:lang w:val="ru-RU"/>
              </w:rPr>
              <w:t>Договор банковской гарантии должен вступить в силу не позднее даты заключения настоящего Договора. Срок действия договора банковской гарантии должен превышать не менее чем на 3 (три) месяца срок окончания поставки по настоящему договору.</w:t>
            </w:r>
            <w:r w:rsidR="006535D7" w:rsidRPr="006E4163">
              <w:rPr>
                <w:lang w:val="ru-RU"/>
              </w:rPr>
              <w:t xml:space="preserve"> (при пост-оплате данный пункт удаляется)</w:t>
            </w:r>
            <w:r w:rsidR="00AA4C9A" w:rsidRPr="006E4163">
              <w:rPr>
                <w:lang w:val="ru-RU"/>
              </w:rPr>
              <w:t xml:space="preserve">. Все </w:t>
            </w:r>
            <w:r w:rsidR="006E4163" w:rsidRPr="006E4163">
              <w:rPr>
                <w:lang w:val="ru-RU"/>
              </w:rPr>
              <w:t>расходы по</w:t>
            </w:r>
            <w:r w:rsidR="00AA4C9A" w:rsidRPr="006E4163">
              <w:rPr>
                <w:lang w:val="ru-RU"/>
              </w:rPr>
              <w:t xml:space="preserve"> предоставлению банковской гарантии несет Поставщик.</w:t>
            </w:r>
          </w:p>
        </w:tc>
      </w:tr>
      <w:tr w:rsidR="00100839" w:rsidRPr="00CB3808" w14:paraId="41F8CF7C" w14:textId="77777777" w:rsidTr="00E0420B">
        <w:trPr>
          <w:trHeight w:val="296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894" w14:textId="3229A12F" w:rsidR="00100839" w:rsidRPr="00DF5F6F" w:rsidRDefault="00100839" w:rsidP="00F05AF8">
            <w:pPr>
              <w:pStyle w:val="Ru1"/>
              <w:rPr>
                <w:lang w:val="ru-RU"/>
              </w:rPr>
            </w:pPr>
            <w:r w:rsidRPr="00DF5F6F">
              <w:rPr>
                <w:b/>
                <w:bCs/>
                <w:lang w:val="ru-RU"/>
              </w:rPr>
              <w:lastRenderedPageBreak/>
              <w:t>Условия поставки Товара</w:t>
            </w:r>
            <w:r w:rsidRPr="00DF5F6F">
              <w:rPr>
                <w:lang w:val="ru-RU"/>
              </w:rPr>
              <w:t>:</w:t>
            </w:r>
          </w:p>
          <w:p w14:paraId="75253D85" w14:textId="36512CB2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Согласно правилам Инкотермс 20</w:t>
            </w:r>
            <w:r w:rsidR="009060D6">
              <w:rPr>
                <w:lang w:val="ru-RU"/>
              </w:rPr>
              <w:t>2</w:t>
            </w:r>
            <w:r w:rsidRPr="00DF5F6F">
              <w:rPr>
                <w:lang w:val="ru-RU"/>
              </w:rPr>
              <w:t xml:space="preserve">0. </w:t>
            </w:r>
          </w:p>
          <w:p w14:paraId="6158C92A" w14:textId="08E281C8" w:rsidR="00100839" w:rsidRPr="00D46088" w:rsidRDefault="00100839" w:rsidP="00D46088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Документы на Товар, предоставляемые Поставщиком при поставке Товара/ порядок их предоставления: </w:t>
            </w:r>
            <w:r w:rsidRPr="00D46088">
              <w:rPr>
                <w:lang w:val="ru-RU"/>
              </w:rPr>
              <w:t>Сертификат соответствия на использованные материалы</w:t>
            </w:r>
            <w:r w:rsidR="00C30676" w:rsidRPr="00D46088">
              <w:rPr>
                <w:lang w:val="ru-RU"/>
              </w:rPr>
              <w:t>;</w:t>
            </w:r>
          </w:p>
          <w:p w14:paraId="0D5E01FB" w14:textId="00EB06DA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Универсальный передаточный документ (УПД) или Счет-фактура</w:t>
            </w:r>
            <w:r w:rsidR="00C30676">
              <w:t>;</w:t>
            </w:r>
            <w:r>
              <w:t xml:space="preserve"> </w:t>
            </w:r>
          </w:p>
          <w:p w14:paraId="6A7EAACF" w14:textId="77777777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Товарно-транспортная накладные (если применимо);</w:t>
            </w:r>
          </w:p>
          <w:p w14:paraId="186BC2FC" w14:textId="6D54AB1A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proofErr w:type="gramStart"/>
            <w:r>
              <w:t>Счет на оплату</w:t>
            </w:r>
            <w:proofErr w:type="gramEnd"/>
            <w:r w:rsidR="00C30676">
              <w:t>;</w:t>
            </w:r>
          </w:p>
          <w:p w14:paraId="6F5F1CCC" w14:textId="392610D2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Товарная накладная</w:t>
            </w:r>
            <w:r w:rsidR="00C30676">
              <w:t>;</w:t>
            </w:r>
          </w:p>
          <w:p w14:paraId="2EE0A7D6" w14:textId="233AACB5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Паспорт</w:t>
            </w:r>
            <w:r w:rsidR="00D46088">
              <w:rPr>
                <w:lang w:val="en-US"/>
              </w:rPr>
              <w:t xml:space="preserve"> </w:t>
            </w:r>
            <w:r w:rsidR="00D46088">
              <w:t>качества</w:t>
            </w:r>
            <w:r w:rsidR="00C30676">
              <w:t>;</w:t>
            </w:r>
          </w:p>
          <w:p w14:paraId="7B937B9B" w14:textId="113A1D29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Руководство по эксплуатации</w:t>
            </w:r>
            <w:r w:rsidR="00C30676">
              <w:t>;</w:t>
            </w:r>
          </w:p>
          <w:p w14:paraId="2F2CF001" w14:textId="4D0264ED" w:rsidR="00332B84" w:rsidRDefault="00D46088" w:rsidP="00C30676">
            <w:pPr>
              <w:pStyle w:val="a0"/>
              <w:numPr>
                <w:ilvl w:val="0"/>
                <w:numId w:val="7"/>
              </w:numPr>
              <w:ind w:left="703"/>
            </w:pPr>
            <w:r>
              <w:t xml:space="preserve"> Сертификат качества</w:t>
            </w:r>
            <w:r w:rsidR="00C30676">
              <w:t>;</w:t>
            </w:r>
          </w:p>
          <w:p w14:paraId="0FB3759F" w14:textId="77777777" w:rsidR="00CE45F2" w:rsidRDefault="00CE45F2" w:rsidP="00072E57">
            <w:pPr>
              <w:pStyle w:val="Ru11"/>
              <w:jc w:val="both"/>
              <w:rPr>
                <w:lang w:val="ru-RU"/>
              </w:rPr>
            </w:pPr>
            <w:r w:rsidRPr="00CE45F2">
              <w:rPr>
                <w:lang w:val="ru-RU"/>
              </w:rPr>
              <w:t xml:space="preserve">Данный Товар поставляется в упаковке соответствующей международным требованиям транспортировки грузов. Обязательное условие хранения: теплое, проветриваемое помещение. Поставщик отгружает Товар в упаковке, обеспечивающей его сохранность от повреждений и при транспортировке, погрузке, перегрузке, разгрузке и хранении в складском помещении, при соблюдении рекомендаций по хранению. Стоимость этой упаковки должна быть включена в цену Товара. </w:t>
            </w:r>
          </w:p>
          <w:p w14:paraId="5344A61C" w14:textId="77777777" w:rsidR="00950B19" w:rsidRPr="00950B19" w:rsidRDefault="00950B19" w:rsidP="00950B19">
            <w:pPr>
              <w:pStyle w:val="Ru11"/>
              <w:rPr>
                <w:lang w:val="ru-RU"/>
              </w:rPr>
            </w:pPr>
            <w:r w:rsidRPr="00950B19">
              <w:rPr>
                <w:lang w:val="ru-RU"/>
              </w:rPr>
              <w:t>Товар считается принятым Покупателем:</w:t>
            </w:r>
          </w:p>
          <w:p w14:paraId="0BA551B3" w14:textId="77777777" w:rsidR="00950B19" w:rsidRPr="00950B19" w:rsidRDefault="00950B19" w:rsidP="00950B19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  <w:r w:rsidRPr="00950B19">
              <w:rPr>
                <w:lang w:val="ru-RU"/>
              </w:rPr>
              <w:t>а) по количеству – в соответствии с количеством мест и номенклатурой, указанных в товаросопроводительных документах;</w:t>
            </w:r>
          </w:p>
          <w:p w14:paraId="603BE51D" w14:textId="77777777" w:rsidR="00950B19" w:rsidRPr="00950B19" w:rsidRDefault="00950B19" w:rsidP="00950B19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  <w:r w:rsidRPr="00950B19">
              <w:rPr>
                <w:lang w:val="ru-RU"/>
              </w:rPr>
              <w:t xml:space="preserve">б) по качеству – состав </w:t>
            </w:r>
            <w:proofErr w:type="gramStart"/>
            <w:r w:rsidRPr="00950B19">
              <w:rPr>
                <w:lang w:val="ru-RU"/>
              </w:rPr>
              <w:t>флюса  должен</w:t>
            </w:r>
            <w:proofErr w:type="gramEnd"/>
            <w:r w:rsidRPr="00950B19">
              <w:rPr>
                <w:lang w:val="ru-RU"/>
              </w:rPr>
              <w:t xml:space="preserve"> быть 1) оксид свинца (</w:t>
            </w:r>
            <w:proofErr w:type="spellStart"/>
            <w:r w:rsidRPr="00950B19">
              <w:rPr>
                <w:lang w:val="ru-RU"/>
              </w:rPr>
              <w:t>PbO</w:t>
            </w:r>
            <w:proofErr w:type="spellEnd"/>
            <w:r w:rsidRPr="00950B19">
              <w:rPr>
                <w:lang w:val="ru-RU"/>
              </w:rPr>
              <w:t>)-67%,</w:t>
            </w:r>
          </w:p>
          <w:p w14:paraId="74D1865D" w14:textId="77777777" w:rsidR="00950B19" w:rsidRPr="00950B19" w:rsidRDefault="00950B19" w:rsidP="00950B19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  <w:r w:rsidRPr="00950B19">
              <w:rPr>
                <w:lang w:val="ru-RU"/>
              </w:rPr>
              <w:t xml:space="preserve">2)Сода кальцинированная (Na2СO-25%; </w:t>
            </w:r>
            <w:proofErr w:type="gramStart"/>
            <w:r w:rsidRPr="00950B19">
              <w:rPr>
                <w:lang w:val="ru-RU"/>
              </w:rPr>
              <w:t>3)Бура</w:t>
            </w:r>
            <w:proofErr w:type="gramEnd"/>
            <w:r w:rsidRPr="00950B19">
              <w:rPr>
                <w:lang w:val="ru-RU"/>
              </w:rPr>
              <w:t xml:space="preserve"> техническая безводная Na2B4О7-8%.</w:t>
            </w:r>
          </w:p>
          <w:p w14:paraId="60C1AEE6" w14:textId="34E3D426" w:rsidR="00950B19" w:rsidRPr="00CE45F2" w:rsidRDefault="00950B19" w:rsidP="00950B19">
            <w:pPr>
              <w:pStyle w:val="Ru11"/>
              <w:numPr>
                <w:ilvl w:val="0"/>
                <w:numId w:val="0"/>
              </w:numPr>
              <w:rPr>
                <w:lang w:val="ru-RU"/>
              </w:rPr>
            </w:pPr>
            <w:r w:rsidRPr="00950B19">
              <w:rPr>
                <w:lang w:val="ru-RU"/>
              </w:rPr>
              <w:t xml:space="preserve"> Товар должен быть проверен на наличие внешних дефектов, целостность упаковки, маркировки.</w:t>
            </w:r>
          </w:p>
          <w:p w14:paraId="6B17ADC6" w14:textId="53932490" w:rsidR="00100839" w:rsidRPr="00DF5F6F" w:rsidRDefault="00100839" w:rsidP="00072E57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Срок поставки, </w:t>
            </w:r>
            <w:r>
              <w:rPr>
                <w:lang w:val="ru-RU"/>
              </w:rPr>
              <w:t>составляет</w:t>
            </w:r>
            <w:r w:rsidR="00927416" w:rsidRPr="00927416">
              <w:rPr>
                <w:lang w:val="ru-RU"/>
              </w:rPr>
              <w:t>_</w:t>
            </w:r>
            <w:r w:rsidR="00927416" w:rsidRPr="00927416">
              <w:rPr>
                <w:highlight w:val="yellow"/>
                <w:lang w:val="ru-RU"/>
              </w:rPr>
              <w:t>__________</w:t>
            </w:r>
            <w:r w:rsidRPr="00DF5F6F">
              <w:rPr>
                <w:lang w:val="ru-RU"/>
              </w:rPr>
              <w:t xml:space="preserve">, начинается с момента </w:t>
            </w:r>
            <w:r w:rsidRPr="004B48AB">
              <w:rPr>
                <w:highlight w:val="yellow"/>
                <w:lang w:val="ru-RU"/>
              </w:rPr>
              <w:t>__________________</w:t>
            </w:r>
            <w:r w:rsidRPr="00DF5F6F">
              <w:rPr>
                <w:lang w:val="ru-RU"/>
              </w:rPr>
              <w:t>.</w:t>
            </w:r>
          </w:p>
          <w:p w14:paraId="3AEABD87" w14:textId="1C7A4184" w:rsidR="004B48AB" w:rsidRPr="004B48AB" w:rsidRDefault="004B48AB" w:rsidP="00072E57">
            <w:pPr>
              <w:pStyle w:val="Ru11"/>
              <w:jc w:val="both"/>
              <w:rPr>
                <w:lang w:val="ru-RU"/>
              </w:rPr>
            </w:pPr>
            <w:r w:rsidRPr="004B48AB">
              <w:rPr>
                <w:lang w:val="ru-RU"/>
              </w:rPr>
              <w:t>Базис поставки по правилам Инкотермс 2020: DAP</w:t>
            </w:r>
            <w:r w:rsidR="007441C1">
              <w:rPr>
                <w:lang w:val="ru-RU"/>
              </w:rPr>
              <w:t xml:space="preserve"> </w:t>
            </w:r>
            <w:r w:rsidR="00DC3963">
              <w:rPr>
                <w:lang w:val="ru-RU"/>
              </w:rPr>
              <w:t>Балыкчи,</w:t>
            </w:r>
            <w:r w:rsidRPr="004B48AB">
              <w:rPr>
                <w:lang w:val="ru-RU"/>
              </w:rPr>
              <w:t xml:space="preserve"> Кыргызс</w:t>
            </w:r>
            <w:r w:rsidR="00D46088">
              <w:rPr>
                <w:lang w:val="ru-RU"/>
              </w:rPr>
              <w:t xml:space="preserve">кая </w:t>
            </w:r>
            <w:r w:rsidR="00AA4C9A">
              <w:rPr>
                <w:lang w:val="ru-RU"/>
              </w:rPr>
              <w:t>Р</w:t>
            </w:r>
            <w:r w:rsidR="00D46088">
              <w:rPr>
                <w:lang w:val="ru-RU"/>
              </w:rPr>
              <w:t>еспублика</w:t>
            </w:r>
            <w:r w:rsidRPr="004B48AB">
              <w:rPr>
                <w:lang w:val="ru-RU"/>
              </w:rPr>
              <w:t>. если иное не указано в соответствующей Спецификации или Закупочном поручении.</w:t>
            </w:r>
          </w:p>
          <w:p w14:paraId="5B5D1310" w14:textId="37294DCF" w:rsidR="00100839" w:rsidRPr="00DF5F6F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lang w:val="ru-RU"/>
              </w:rPr>
              <w:t xml:space="preserve">При нарушении сроков поставки либо недопоставки </w:t>
            </w:r>
            <w:del w:id="1" w:author="Rabiia Abdrazakova" w:date="2026-02-13T10:05:00Z" w16du:dateUtc="2026-02-13T04:05:00Z">
              <w:r w:rsidRPr="00DF5F6F" w:rsidDel="00AA4C9A">
                <w:rPr>
                  <w:lang w:val="ru-RU"/>
                </w:rPr>
                <w:delText xml:space="preserve"> </w:delText>
              </w:r>
            </w:del>
            <w:del w:id="2" w:author="Rabiia Abdrazakova" w:date="2026-02-13T10:04:00Z" w16du:dateUtc="2026-02-13T04:04:00Z">
              <w:r w:rsidRPr="00DF5F6F" w:rsidDel="00AA4C9A">
                <w:rPr>
                  <w:lang w:val="ru-RU"/>
                </w:rPr>
                <w:delText xml:space="preserve"> </w:delText>
              </w:r>
            </w:del>
            <w:r w:rsidRPr="00DF5F6F">
              <w:rPr>
                <w:lang w:val="ru-RU"/>
              </w:rPr>
              <w:t xml:space="preserve">товара Покупатель вправе требовать от Поставщика уплаты пени в размере 0,1% от стоимости Товара, подлежащего поставки, либо стоимости недопоставленной части, за каждый день просрочки, но не более 10% от стоимости такого Товара. </w:t>
            </w:r>
          </w:p>
          <w:p w14:paraId="48B0A655" w14:textId="77777777" w:rsidR="00100839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rFonts w:cs="Times New Roman"/>
                <w:lang w:val="ru-RU"/>
              </w:rPr>
              <w:t xml:space="preserve"> При нарушении сроков оплаты товара Поставщик вправе требовать от Покупателя уплаты пени в размере 0,1% от просроченной суммы за каждый день просрочки, но не более 10% от такой суммы. Пеня не применяется к суммам авансовых платежей. </w:t>
            </w:r>
          </w:p>
          <w:p w14:paraId="3EAE5B7E" w14:textId="2E068245" w:rsidR="000B6DC5" w:rsidRPr="00072E57" w:rsidRDefault="000B6DC5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0B6DC5">
              <w:rPr>
                <w:rFonts w:cs="Times New Roman"/>
                <w:lang w:val="ru-RU"/>
              </w:rPr>
              <w:t xml:space="preserve">Покупатель обязуется в течение </w:t>
            </w:r>
            <w:r w:rsidR="006D4998">
              <w:rPr>
                <w:rFonts w:cs="Times New Roman"/>
                <w:lang w:val="ru-RU"/>
              </w:rPr>
              <w:t>120</w:t>
            </w:r>
            <w:r w:rsidRPr="000B6DC5">
              <w:rPr>
                <w:rFonts w:cs="Times New Roman"/>
                <w:lang w:val="ru-RU"/>
              </w:rPr>
              <w:t xml:space="preserve"> (</w:t>
            </w:r>
            <w:r w:rsidR="006D4998">
              <w:rPr>
                <w:rFonts w:cs="Times New Roman"/>
                <w:lang w:val="ru-RU"/>
              </w:rPr>
              <w:t>сто двадцать</w:t>
            </w:r>
            <w:r w:rsidRPr="000B6DC5">
              <w:rPr>
                <w:rFonts w:cs="Times New Roman"/>
                <w:lang w:val="ru-RU"/>
              </w:rPr>
              <w:t>) календарных дней с даты отгрузки Товара</w:t>
            </w:r>
            <w:r w:rsid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предоставить в адрес Поставщика заявление о ввозе товаров и уплате косвенных налогов в электронном виде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с электронно-цифровой подписью (копию составленного заявления и уведомление, полученное от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налогового органа, подтверждающее факт уплаты косвенных налогов), в соответствии с «Протоколом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налогов». При этом бумажные экземпляры (или их копии) указанных документов должны быть направлены в адрес Поставщика в течение 120 (ста двадцати) календарных дней с даты отгрузки товара.</w:t>
            </w:r>
          </w:p>
        </w:tc>
      </w:tr>
      <w:tr w:rsidR="00100839" w:rsidRPr="00CB3808" w14:paraId="1F0C67D6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D80" w14:textId="4FD67358" w:rsidR="00100839" w:rsidRPr="002303A9" w:rsidRDefault="00100839" w:rsidP="00CE126F">
            <w:pPr>
              <w:pStyle w:val="Ru1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t>Гарантия качества</w:t>
            </w:r>
          </w:p>
          <w:p w14:paraId="417C1C10" w14:textId="2C8ED35E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вид, тип и фасовку в соответствии с нормативными документами на поставляемый Товар, согласно заводов-производителей, а в отдельных случаях независимо от их производителя. </w:t>
            </w:r>
          </w:p>
          <w:p w14:paraId="2241962E" w14:textId="58E40DFF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 xml:space="preserve">Поставщик гарантирует качество поставляемого Товара (его работоспособность) в течение гарантийного срока, установленного </w:t>
            </w:r>
            <w:r w:rsidR="006D58D5">
              <w:rPr>
                <w:lang w:val="ru-RU"/>
              </w:rPr>
              <w:t xml:space="preserve">в пункте </w:t>
            </w:r>
            <w:r w:rsidR="00DE6FA0">
              <w:rPr>
                <w:lang w:val="ru-RU"/>
              </w:rPr>
              <w:t>6.3.</w:t>
            </w:r>
            <w:r w:rsidR="006D58D5" w:rsidRPr="00DF5F6F">
              <w:rPr>
                <w:lang w:val="ru-RU"/>
              </w:rPr>
              <w:t xml:space="preserve"> </w:t>
            </w:r>
            <w:r w:rsidR="00FD5E54">
              <w:rPr>
                <w:lang w:val="ru-RU"/>
              </w:rPr>
              <w:t>настоящего Договора</w:t>
            </w:r>
            <w:r w:rsidRPr="00DF5F6F">
              <w:rPr>
                <w:lang w:val="ru-RU"/>
              </w:rPr>
              <w:t xml:space="preserve">, при условии соблюдения Покупателем правил хранения, эксплуатации и обслуживания Товара. </w:t>
            </w:r>
          </w:p>
          <w:p w14:paraId="18B836B1" w14:textId="664034DF" w:rsidR="00100839" w:rsidRPr="002A3CB7" w:rsidRDefault="001F008B" w:rsidP="002A3CB7">
            <w:pPr>
              <w:pStyle w:val="Ru11"/>
              <w:rPr>
                <w:lang w:val="ru-RU"/>
              </w:rPr>
            </w:pPr>
            <w:r w:rsidRPr="001F008B">
              <w:rPr>
                <w:lang w:val="ru-RU"/>
              </w:rPr>
              <w:t xml:space="preserve">Гарантия </w:t>
            </w:r>
            <w:r w:rsidR="002A3CB7" w:rsidRPr="002A3CB7">
              <w:rPr>
                <w:lang w:val="ru-RU"/>
              </w:rPr>
              <w:t xml:space="preserve">качества Товара: срок гарантии составляет </w:t>
            </w:r>
            <w:r w:rsidR="001727DE" w:rsidRPr="001727DE">
              <w:rPr>
                <w:lang w:val="ru-RU"/>
              </w:rPr>
              <w:t>12</w:t>
            </w:r>
            <w:r w:rsidR="002A3CB7" w:rsidRPr="002A3CB7">
              <w:rPr>
                <w:lang w:val="ru-RU"/>
              </w:rPr>
              <w:t xml:space="preserve"> месяцев с момента поставки партии. В случае несоответствия состава </w:t>
            </w:r>
            <w:r w:rsidR="002A3CB7" w:rsidRPr="006E4163">
              <w:rPr>
                <w:lang w:val="ru-RU"/>
              </w:rPr>
              <w:t>флюса</w:t>
            </w:r>
            <w:del w:id="3" w:author="Rabiia Abdrazakova" w:date="2026-02-13T10:06:00Z" w16du:dateUtc="2026-02-13T04:06:00Z">
              <w:r w:rsidR="002A3CB7" w:rsidRPr="006E4163" w:rsidDel="00AA4C9A">
                <w:rPr>
                  <w:lang w:val="ru-RU"/>
                </w:rPr>
                <w:delText xml:space="preserve"> </w:delText>
              </w:r>
            </w:del>
            <w:r w:rsidR="002A3CB7" w:rsidRPr="006E4163">
              <w:rPr>
                <w:lang w:val="ru-RU"/>
              </w:rPr>
              <w:t>,</w:t>
            </w:r>
            <w:r w:rsidR="002A3CB7" w:rsidRPr="002A3CB7">
              <w:rPr>
                <w:lang w:val="ru-RU"/>
              </w:rPr>
              <w:t xml:space="preserve"> Покупатель вправе вернуть партию Товара</w:t>
            </w:r>
            <w:r w:rsidR="00730AA4">
              <w:rPr>
                <w:lang w:val="ru-RU"/>
              </w:rPr>
              <w:t>, при этом по выбору Покупателя несоответствующий качеству Товар</w:t>
            </w:r>
            <w:del w:id="4" w:author="Rabiia Abdrazakova" w:date="2026-02-13T10:19:00Z" w16du:dateUtc="2026-02-13T04:19:00Z">
              <w:r w:rsidR="006163BA" w:rsidDel="006163BA">
                <w:rPr>
                  <w:lang w:val="ru-RU"/>
                </w:rPr>
                <w:delText>:</w:delText>
              </w:r>
            </w:del>
            <w:r w:rsidR="006163BA">
              <w:rPr>
                <w:lang w:val="ru-RU"/>
              </w:rPr>
              <w:t>: 1)</w:t>
            </w:r>
            <w:r w:rsidR="00730AA4">
              <w:rPr>
                <w:lang w:val="ru-RU"/>
              </w:rPr>
              <w:t xml:space="preserve"> силами и средствами Поставщика заменяется на Товар надлежащего качества, либо</w:t>
            </w:r>
            <w:r w:rsidR="006163BA">
              <w:rPr>
                <w:lang w:val="ru-RU"/>
              </w:rPr>
              <w:t xml:space="preserve"> 2)</w:t>
            </w:r>
            <w:r w:rsidR="00730AA4">
              <w:rPr>
                <w:lang w:val="ru-RU"/>
              </w:rPr>
              <w:t xml:space="preserve"> Поставщик возвращает полную стоимость Товара в установленные Покупателем сроки</w:t>
            </w:r>
            <w:r w:rsidR="002A3CB7" w:rsidRPr="002A3CB7">
              <w:rPr>
                <w:lang w:val="ru-RU"/>
              </w:rPr>
              <w:t>.</w:t>
            </w:r>
            <w:r w:rsidR="001727DE" w:rsidRPr="001727DE">
              <w:rPr>
                <w:lang w:val="ru-RU"/>
              </w:rPr>
              <w:t xml:space="preserve"> </w:t>
            </w:r>
            <w:r w:rsidR="002A3CB7" w:rsidRPr="002A3CB7">
              <w:rPr>
                <w:lang w:val="ru-RU"/>
              </w:rPr>
              <w:t xml:space="preserve">Поставщик обязуется предоставить Покупателю результаты анализа Товара по ее </w:t>
            </w:r>
            <w:r w:rsidR="00CB3808" w:rsidRPr="002A3CB7">
              <w:rPr>
                <w:lang w:val="ru-RU"/>
              </w:rPr>
              <w:t>составу</w:t>
            </w:r>
            <w:r w:rsidR="002A3CB7" w:rsidRPr="002A3CB7">
              <w:rPr>
                <w:lang w:val="ru-RU"/>
              </w:rPr>
              <w:t>,</w:t>
            </w:r>
            <w:ins w:id="5" w:author="Rabiia Abdrazakova" w:date="2026-02-13T10:07:00Z" w16du:dateUtc="2026-02-13T04:07:00Z">
              <w:r w:rsidR="00AA4C9A">
                <w:rPr>
                  <w:lang w:val="ru-RU"/>
                </w:rPr>
                <w:t xml:space="preserve"> </w:t>
              </w:r>
            </w:ins>
            <w:r w:rsidR="002A3CB7" w:rsidRPr="002A3CB7">
              <w:rPr>
                <w:lang w:val="ru-RU"/>
              </w:rPr>
              <w:t>до отправки партии на рудник Кумтор, а также паспорт качества на каждую партию поставленного Товара.</w:t>
            </w:r>
          </w:p>
          <w:p w14:paraId="61B2AFBA" w14:textId="16768846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При наступлении гарантийного случая по вине Поставщика, все расходы по устранению неисправностей несет Поставщик.</w:t>
            </w:r>
          </w:p>
        </w:tc>
      </w:tr>
      <w:tr w:rsidR="00100839" w:rsidRPr="00CB3808" w14:paraId="1CE10D6C" w14:textId="77777777" w:rsidTr="00012B40">
        <w:trPr>
          <w:trHeight w:val="43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7436" w14:textId="613B0C08" w:rsidR="0016750C" w:rsidRPr="00BA149E" w:rsidRDefault="00100839" w:rsidP="00012B40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>Услуги (работы), оказываемые Поставщиком при поставке Товара</w:t>
            </w:r>
            <w:r w:rsidR="006E4163" w:rsidRPr="00DF5F6F">
              <w:rPr>
                <w:lang w:val="ru-RU"/>
              </w:rPr>
              <w:t>:</w:t>
            </w:r>
            <w:r w:rsidR="006E4163" w:rsidRPr="00EC6DCF">
              <w:rPr>
                <w:lang w:val="ru-RU"/>
              </w:rPr>
              <w:t xml:space="preserve"> </w:t>
            </w:r>
            <w:r w:rsidR="006E4163">
              <w:rPr>
                <w:lang w:val="ky-KG"/>
              </w:rPr>
              <w:t>не</w:t>
            </w:r>
            <w:r w:rsidR="00012B40">
              <w:rPr>
                <w:lang w:val="ru-RU"/>
              </w:rPr>
              <w:t xml:space="preserve"> применимо</w:t>
            </w:r>
          </w:p>
          <w:p w14:paraId="1EED9E5D" w14:textId="3765842A" w:rsidR="00100839" w:rsidRPr="00DF5F6F" w:rsidRDefault="00100839" w:rsidP="002303A9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</w:p>
        </w:tc>
      </w:tr>
      <w:tr w:rsidR="00100839" w:rsidRPr="00CB3808" w14:paraId="181894EB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261C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Ответственные лица (как определено в Общих условиях):</w:t>
            </w:r>
          </w:p>
          <w:p w14:paraId="063D4C62" w14:textId="1B931F33" w:rsidR="00100839" w:rsidRPr="00D40223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Ответственным(и) лицом(</w:t>
            </w:r>
            <w:proofErr w:type="spellStart"/>
            <w:r w:rsidRPr="00DF5F6F">
              <w:rPr>
                <w:lang w:val="ru-RU"/>
              </w:rPr>
              <w:t>ами</w:t>
            </w:r>
            <w:proofErr w:type="spellEnd"/>
            <w:r w:rsidRPr="00DF5F6F">
              <w:rPr>
                <w:lang w:val="ru-RU"/>
              </w:rPr>
              <w:t xml:space="preserve">) Покупателя </w:t>
            </w:r>
            <w:r w:rsidR="006E4163" w:rsidRPr="00DF5F6F">
              <w:rPr>
                <w:lang w:val="ru-RU"/>
              </w:rPr>
              <w:t xml:space="preserve">являются: </w:t>
            </w:r>
            <w:r w:rsidR="006E4163">
              <w:rPr>
                <w:lang w:val="ru-RU"/>
              </w:rPr>
              <w:t>_</w:t>
            </w:r>
            <w:r w:rsidR="00DB7BE0" w:rsidRPr="00DB7BE0">
              <w:rPr>
                <w:highlight w:val="yellow"/>
                <w:lang w:val="ru-RU"/>
              </w:rPr>
              <w:t>__________________</w:t>
            </w:r>
            <w:r>
              <w:rPr>
                <w:lang w:val="ru-RU"/>
              </w:rPr>
              <w:t xml:space="preserve"> </w:t>
            </w:r>
          </w:p>
          <w:p w14:paraId="0E42147C" w14:textId="2BE931A8" w:rsidR="00100839" w:rsidRPr="00DB7BE0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Ответственным(и) лицом(</w:t>
            </w:r>
            <w:proofErr w:type="spellStart"/>
            <w:r w:rsidRPr="00DF5F6F">
              <w:rPr>
                <w:rFonts w:cs="Times New Roman"/>
                <w:lang w:val="ru-RU"/>
              </w:rPr>
              <w:t>ами</w:t>
            </w:r>
            <w:proofErr w:type="spellEnd"/>
            <w:r w:rsidRPr="00DF5F6F">
              <w:rPr>
                <w:rFonts w:cs="Times New Roman"/>
                <w:lang w:val="ru-RU"/>
              </w:rPr>
              <w:t xml:space="preserve">) Поставщика являются: </w:t>
            </w:r>
            <w:r w:rsidRPr="00DF5F6F">
              <w:rPr>
                <w:rFonts w:cs="Times New Roman"/>
                <w:highlight w:val="yellow"/>
                <w:lang w:val="ru-RU"/>
              </w:rPr>
              <w:t>_____</w:t>
            </w:r>
            <w:r w:rsidRPr="00DB7BE0">
              <w:rPr>
                <w:rFonts w:cs="Times New Roman"/>
                <w:highlight w:val="yellow"/>
                <w:lang w:val="ru-RU"/>
              </w:rPr>
              <w:t>______________</w:t>
            </w:r>
          </w:p>
        </w:tc>
      </w:tr>
      <w:tr w:rsidR="00100839" w:rsidRPr="00CB3808" w14:paraId="7707426C" w14:textId="77777777" w:rsidTr="00E0420B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0EF" w14:textId="27308E70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примет все сроки и условия, содержащиеся в нем.</w:t>
            </w:r>
          </w:p>
        </w:tc>
      </w:tr>
      <w:tr w:rsidR="00100839" w:rsidRPr="00CB3808" w14:paraId="39F3BD89" w14:textId="77777777" w:rsidTr="009977AA">
        <w:trPr>
          <w:trHeight w:val="160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6173" w14:textId="3A0FFD22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Настоящий Договор вступает в силу с даты подписания Договора обеими Сторонами и действует до полного выполнения Сторонами своих обязательств, вытекающих из настоящего Договора. </w:t>
            </w:r>
          </w:p>
          <w:p w14:paraId="3C9446FD" w14:textId="26E2329A" w:rsidR="00100839" w:rsidRPr="00DF5F6F" w:rsidRDefault="00100839" w:rsidP="007B51EE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Прекращение настоящего Договора по любым основаниям, не освобождает Стороны: </w:t>
            </w:r>
          </w:p>
          <w:p w14:paraId="1F741AD3" w14:textId="77777777" w:rsidR="00100839" w:rsidRPr="00DF5F6F" w:rsidRDefault="00100839" w:rsidP="007B51EE">
            <w:pPr>
              <w:spacing w:line="240" w:lineRule="auto"/>
              <w:ind w:left="331" w:hanging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от исполнения обязательств, возникших до такого прекращения Договора; </w:t>
            </w:r>
          </w:p>
          <w:p w14:paraId="5EDFCA14" w14:textId="597D5F7B" w:rsidR="00100839" w:rsidRPr="009977AA" w:rsidRDefault="007B51EE" w:rsidP="009977A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  <w:r w:rsidR="00100839" w:rsidRPr="007B51EE">
              <w:rPr>
                <w:lang w:val="ru-RU"/>
              </w:rPr>
              <w:t xml:space="preserve">- </w:t>
            </w:r>
            <w:r w:rsidR="00100839" w:rsidRPr="007B51EE">
              <w:rPr>
                <w:rFonts w:ascii="Times New Roman" w:hAnsi="Times New Roman" w:cs="Times New Roman"/>
                <w:lang w:val="ru-RU"/>
              </w:rPr>
              <w:t>от ответственности за его нарушение, имевшее место до такого прекращения Договора.</w:t>
            </w:r>
          </w:p>
          <w:p w14:paraId="4A58564E" w14:textId="77777777" w:rsidR="00100839" w:rsidRPr="00DF5F6F" w:rsidRDefault="00100839" w:rsidP="007B51EE">
            <w:pPr>
              <w:pStyle w:val="a0"/>
            </w:pPr>
          </w:p>
        </w:tc>
      </w:tr>
      <w:tr w:rsidR="00877089" w:rsidRPr="00CB3808" w14:paraId="18B5448C" w14:textId="77777777" w:rsidTr="00E0420B">
        <w:trPr>
          <w:trHeight w:val="3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EA2A" w14:textId="0772CD41" w:rsidR="00877089" w:rsidRPr="00877089" w:rsidRDefault="00877089" w:rsidP="00080D0D">
            <w:pPr>
              <w:pStyle w:val="Ru1"/>
              <w:jc w:val="center"/>
              <w:rPr>
                <w:lang w:val="ru-RU"/>
              </w:rPr>
            </w:pPr>
            <w:r w:rsidRPr="00DF5F6F">
              <w:rPr>
                <w:lang w:val="ru-RU"/>
              </w:rPr>
              <w:t>Адреса, банковские реквизиты, подписи Сторон:</w:t>
            </w:r>
          </w:p>
        </w:tc>
      </w:tr>
      <w:tr w:rsidR="001E1429" w:rsidRPr="00DF5F6F" w14:paraId="758814A6" w14:textId="77777777" w:rsidTr="006E4163">
        <w:trPr>
          <w:trHeight w:val="466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FB69" w14:textId="77777777" w:rsidR="001E1429" w:rsidRDefault="001E1429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DF5F6F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Покупатель:</w:t>
            </w:r>
          </w:p>
          <w:p w14:paraId="2D14C9EB" w14:textId="4308C805" w:rsidR="00BF34DB" w:rsidRPr="00BF34DB" w:rsidRDefault="00BF34DB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F8706C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003EB5DA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ИНН: 01602199310079</w:t>
            </w:r>
          </w:p>
          <w:p w14:paraId="3EFFB4D2" w14:textId="53F18E09" w:rsidR="001E1429" w:rsidRPr="00F8706C" w:rsidRDefault="00DF2FF3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DF2FF3">
              <w:rPr>
                <w:rFonts w:ascii="Times New Roman" w:hAnsi="Times New Roman" w:cs="Times New Roman"/>
                <w:lang w:val="ru-RU"/>
              </w:rPr>
              <w:t xml:space="preserve">Адрес: </w:t>
            </w:r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Кыргызская Республика, г. Бишкек,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пр-кт</w:t>
            </w:r>
            <w:proofErr w:type="spellEnd"/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1E1429" w:rsidRPr="00F8706C">
              <w:rPr>
                <w:rFonts w:ascii="Times New Roman" w:hAnsi="Times New Roman" w:cs="Times New Roman"/>
                <w:lang w:val="ru-RU"/>
              </w:rPr>
              <w:t>Ибраимова, 24</w:t>
            </w:r>
          </w:p>
          <w:p w14:paraId="72C8B9EF" w14:textId="77777777" w:rsidR="001E1429" w:rsidRPr="00F8706C" w:rsidRDefault="001E1429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F8706C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14:paraId="1991FC97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 получателя: ОАО «</w:t>
            </w:r>
            <w:proofErr w:type="spellStart"/>
            <w:r w:rsidRPr="00DF5F6F">
              <w:rPr>
                <w:rFonts w:ascii="Times New Roman" w:hAnsi="Times New Roman" w:cs="Times New Roman"/>
                <w:lang w:val="ru-RU"/>
              </w:rPr>
              <w:t>Айыл</w:t>
            </w:r>
            <w:proofErr w:type="spellEnd"/>
            <w:r w:rsidRPr="00DF5F6F">
              <w:rPr>
                <w:rFonts w:ascii="Times New Roman" w:hAnsi="Times New Roman" w:cs="Times New Roman"/>
                <w:lang w:val="ru-RU"/>
              </w:rPr>
              <w:t xml:space="preserve"> Банк»</w:t>
            </w:r>
          </w:p>
          <w:p w14:paraId="1093DC97" w14:textId="77777777" w:rsidR="001E1429" w:rsidRPr="00DF5F6F" w:rsidRDefault="001E1429" w:rsidP="006B3972">
            <w:pPr>
              <w:ind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Номер счета получателя: 1350100020023658</w:t>
            </w:r>
          </w:p>
          <w:p w14:paraId="13823505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303A9">
              <w:rPr>
                <w:rFonts w:ascii="Times New Roman" w:hAnsi="Times New Roman" w:cs="Times New Roman"/>
                <w:lang w:val="ru-RU"/>
              </w:rPr>
              <w:t>SWIFT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2303A9">
              <w:rPr>
                <w:rFonts w:ascii="Times New Roman" w:hAnsi="Times New Roman" w:cs="Times New Roman"/>
                <w:lang w:val="ru-RU"/>
              </w:rPr>
              <w:t>AIYLKG</w:t>
            </w:r>
            <w:r w:rsidRPr="00DF5F6F">
              <w:rPr>
                <w:rFonts w:ascii="Times New Roman" w:hAnsi="Times New Roman" w:cs="Times New Roman"/>
                <w:lang w:val="ru-RU"/>
              </w:rPr>
              <w:t>22</w:t>
            </w:r>
          </w:p>
          <w:p w14:paraId="3287D3FD" w14:textId="77777777" w:rsidR="001E1429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Банк-посредник:</w:t>
            </w:r>
          </w:p>
          <w:p w14:paraId="1FDC69B4" w14:textId="77777777" w:rsidR="001E1429" w:rsidRPr="00D40223" w:rsidRDefault="001E1429" w:rsidP="001E142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 Bank of New York Mellon, New York, USA</w:t>
            </w:r>
          </w:p>
          <w:p w14:paraId="65CFDB3B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SWIFT: 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IRVTUS3N, </w:t>
            </w:r>
            <w:r w:rsidRPr="00D40223">
              <w:rPr>
                <w:rFonts w:ascii="Times New Roman" w:hAnsi="Times New Roman" w:cs="Times New Roman"/>
              </w:rPr>
              <w:t>Account No.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 8900372605</w:t>
            </w:r>
          </w:p>
          <w:p w14:paraId="721A5327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</w:t>
            </w:r>
            <w:r w:rsidRPr="00D40223">
              <w:rPr>
                <w:rFonts w:ascii="Times New Roman" w:hAnsi="Times New Roman" w:cs="Times New Roman"/>
              </w:rPr>
              <w:t>-</w:t>
            </w:r>
            <w:r w:rsidRPr="00DF5F6F">
              <w:rPr>
                <w:rFonts w:ascii="Times New Roman" w:hAnsi="Times New Roman" w:cs="Times New Roman"/>
                <w:lang w:val="ru-RU"/>
              </w:rPr>
              <w:t>корреспондент</w:t>
            </w:r>
            <w:r w:rsidRPr="00D40223">
              <w:rPr>
                <w:rFonts w:ascii="Times New Roman" w:hAnsi="Times New Roman" w:cs="Times New Roman"/>
              </w:rPr>
              <w:t>:</w:t>
            </w: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JSC Halyk Bank, Almaty, Kazakhstan</w:t>
            </w:r>
          </w:p>
          <w:p w14:paraId="76F4EE82" w14:textId="77777777" w:rsidR="001E1429" w:rsidRPr="00B52EAF" w:rsidRDefault="001E1429" w:rsidP="00B52EAF">
            <w:pPr>
              <w:rPr>
                <w:rFonts w:ascii="Times New Roman" w:hAnsi="Times New Roman" w:cs="Times New Roman"/>
              </w:rPr>
            </w:pPr>
            <w:proofErr w:type="gramStart"/>
            <w:r w:rsidRPr="00B52EAF">
              <w:rPr>
                <w:rFonts w:ascii="Times New Roman" w:hAnsi="Times New Roman" w:cs="Times New Roman"/>
              </w:rPr>
              <w:t>SWIFT:HSBKKZKX</w:t>
            </w:r>
            <w:proofErr w:type="gramEnd"/>
            <w:r w:rsidRPr="00B52EAF">
              <w:rPr>
                <w:rFonts w:ascii="Times New Roman" w:hAnsi="Times New Roman" w:cs="Times New Roman"/>
              </w:rPr>
              <w:t xml:space="preserve">, </w:t>
            </w:r>
          </w:p>
          <w:p w14:paraId="2D6EEE6F" w14:textId="77777777" w:rsidR="001E1429" w:rsidRPr="00B52EAF" w:rsidRDefault="001E1429" w:rsidP="00B52EAF">
            <w:pPr>
              <w:rPr>
                <w:rFonts w:ascii="Times New Roman" w:hAnsi="Times New Roman" w:cs="Times New Roman"/>
                <w:lang w:eastAsia="ru-RU"/>
              </w:rPr>
            </w:pPr>
            <w:r w:rsidRPr="00B52EAF">
              <w:rPr>
                <w:rFonts w:ascii="Times New Roman" w:hAnsi="Times New Roman" w:cs="Times New Roman"/>
              </w:rPr>
              <w:t>Account No.</w:t>
            </w:r>
            <w:r w:rsidRPr="00B52EAF">
              <w:rPr>
                <w:rFonts w:ascii="Times New Roman" w:hAnsi="Times New Roman" w:cs="Times New Roman"/>
                <w:lang w:eastAsia="ru-RU"/>
              </w:rPr>
              <w:t xml:space="preserve"> KZ116010011000161744</w:t>
            </w:r>
          </w:p>
          <w:p w14:paraId="13BDDFE2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proofErr w:type="spellStart"/>
            <w:r w:rsidRPr="001E1429">
              <w:rPr>
                <w:rFonts w:ascii="Times New Roman" w:hAnsi="Times New Roman" w:cs="Times New Roman"/>
              </w:rPr>
              <w:t>Телефон</w:t>
            </w:r>
            <w:proofErr w:type="spellEnd"/>
            <w:r w:rsidRPr="001E1429">
              <w:rPr>
                <w:rFonts w:ascii="Times New Roman" w:hAnsi="Times New Roman" w:cs="Times New Roman"/>
              </w:rPr>
              <w:t>: 996-312-900707</w:t>
            </w:r>
          </w:p>
          <w:p w14:paraId="7642A67B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proofErr w:type="spellStart"/>
            <w:r w:rsidRPr="001E1429">
              <w:rPr>
                <w:rFonts w:ascii="Times New Roman" w:hAnsi="Times New Roman" w:cs="Times New Roman"/>
              </w:rPr>
              <w:t>Факс</w:t>
            </w:r>
            <w:proofErr w:type="spellEnd"/>
            <w:r w:rsidRPr="001E1429">
              <w:rPr>
                <w:rFonts w:ascii="Times New Roman" w:hAnsi="Times New Roman" w:cs="Times New Roman"/>
              </w:rPr>
              <w:t>: 996-312-591526</w:t>
            </w:r>
          </w:p>
          <w:p w14:paraId="5551FD8D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34C5" w14:textId="77777777" w:rsidR="001E1429" w:rsidRPr="00F8706C" w:rsidRDefault="001E1429" w:rsidP="001E1429">
            <w:pPr>
              <w:pStyle w:val="a0"/>
              <w:ind w:left="0"/>
              <w:jc w:val="left"/>
              <w:rPr>
                <w:b/>
                <w:bCs/>
              </w:rPr>
            </w:pPr>
            <w:r w:rsidRPr="008F53DA">
              <w:rPr>
                <w:b/>
                <w:bCs/>
              </w:rPr>
              <w:t>Поставщик</w:t>
            </w:r>
            <w:r w:rsidRPr="00F8706C">
              <w:rPr>
                <w:b/>
                <w:bCs/>
              </w:rPr>
              <w:t>:</w:t>
            </w:r>
          </w:p>
          <w:p w14:paraId="76A593EA" w14:textId="4D1AE379" w:rsidR="00BF34DB" w:rsidRPr="00080D0D" w:rsidRDefault="00DF2FF3" w:rsidP="00BF34DB">
            <w:pPr>
              <w:pStyle w:val="a0"/>
              <w:ind w:left="0"/>
              <w:rPr>
                <w:color w:val="000000" w:themeColor="text1"/>
              </w:rPr>
            </w:pPr>
            <w:r w:rsidRPr="00080D0D">
              <w:rPr>
                <w:color w:val="000000" w:themeColor="text1"/>
                <w:highlight w:val="yellow"/>
              </w:rPr>
              <w:t>_____________________</w:t>
            </w:r>
          </w:p>
          <w:p w14:paraId="1126979A" w14:textId="77777777" w:rsidR="00DF2FF3" w:rsidRPr="00EE6CDD" w:rsidRDefault="00DF2FF3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>ИНН:</w:t>
            </w:r>
          </w:p>
          <w:p w14:paraId="339131AE" w14:textId="1092A5F2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Адрес: </w:t>
            </w:r>
          </w:p>
          <w:p w14:paraId="5ABCE914" w14:textId="77777777" w:rsidR="00DE00B8" w:rsidRPr="00EE6CDD" w:rsidRDefault="00DE00B8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</w:p>
          <w:p w14:paraId="7C39FA24" w14:textId="2E9D11B4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Банковские реквизиты: </w:t>
            </w:r>
          </w:p>
          <w:p w14:paraId="573E3B40" w14:textId="77777777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Получатель: </w:t>
            </w:r>
          </w:p>
          <w:p w14:paraId="0973EFFA" w14:textId="1C467C92" w:rsidR="00BF34DB" w:rsidRPr="00EE6CDD" w:rsidRDefault="00BF34DB" w:rsidP="00BF34DB">
            <w:pPr>
              <w:tabs>
                <w:tab w:val="left" w:pos="568"/>
                <w:tab w:val="left" w:pos="1702"/>
                <w:tab w:val="left" w:pos="4820"/>
              </w:tabs>
              <w:spacing w:line="240" w:lineRule="atLeast"/>
              <w:ind w:right="5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Расчетный счет: </w:t>
            </w:r>
          </w:p>
          <w:p w14:paraId="3FCA089C" w14:textId="5CCA7440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Банк-получатель: </w:t>
            </w:r>
          </w:p>
          <w:p w14:paraId="44B92AC1" w14:textId="5725B62B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SWIFT/BIC: </w:t>
            </w:r>
          </w:p>
          <w:p w14:paraId="0EA9FF0A" w14:textId="77777777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</w:p>
          <w:p w14:paraId="3F414B03" w14:textId="77777777" w:rsidR="001E1429" w:rsidRPr="00EE6CDD" w:rsidRDefault="00BF34DB" w:rsidP="00DE00B8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Телефон: </w:t>
            </w:r>
          </w:p>
          <w:p w14:paraId="51639CED" w14:textId="084F82E8" w:rsidR="00DE00B8" w:rsidRPr="00DE00B8" w:rsidRDefault="00DE00B8" w:rsidP="00DE00B8">
            <w:pPr>
              <w:pStyle w:val="a0"/>
              <w:ind w:left="0"/>
            </w:pPr>
            <w:r w:rsidRPr="00EE6CDD">
              <w:rPr>
                <w:color w:val="000000" w:themeColor="text1"/>
                <w:highlight w:val="yellow"/>
              </w:rPr>
              <w:t>Факс:</w:t>
            </w:r>
          </w:p>
        </w:tc>
      </w:tr>
    </w:tbl>
    <w:p w14:paraId="18A08B59" w14:textId="77777777" w:rsidR="00DC2DA8" w:rsidRPr="00D40223" w:rsidRDefault="00DC2DA8" w:rsidP="00F567A0">
      <w:pPr>
        <w:pStyle w:val="a0"/>
        <w:rPr>
          <w:lang w:val="en-US"/>
        </w:rPr>
      </w:pPr>
    </w:p>
    <w:p w14:paraId="620EA20F" w14:textId="5C1B6C8D" w:rsidR="00DC2DA8" w:rsidRPr="009134E5" w:rsidRDefault="00DC2DA8" w:rsidP="00AC7A18">
      <w:pPr>
        <w:pStyle w:val="a0"/>
        <w:ind w:left="3242" w:firstLine="358"/>
        <w:rPr>
          <w:b/>
          <w:bCs/>
          <w:lang w:val="en-US"/>
        </w:rPr>
      </w:pPr>
      <w:r w:rsidRPr="009134E5">
        <w:rPr>
          <w:b/>
          <w:bCs/>
        </w:rPr>
        <w:t>Подписи</w:t>
      </w:r>
      <w:r w:rsidRPr="009134E5">
        <w:rPr>
          <w:b/>
          <w:bCs/>
          <w:lang w:val="en-US"/>
        </w:rPr>
        <w:t xml:space="preserve"> </w:t>
      </w:r>
      <w:r w:rsidRPr="009134E5">
        <w:rPr>
          <w:b/>
          <w:bCs/>
        </w:rPr>
        <w:t>Сторон</w:t>
      </w:r>
      <w:r w:rsidRPr="009134E5">
        <w:rPr>
          <w:b/>
          <w:bCs/>
          <w:lang w:val="en-US"/>
        </w:rPr>
        <w:t>:</w:t>
      </w:r>
    </w:p>
    <w:p w14:paraId="666BF349" w14:textId="77777777" w:rsidR="00DC2DA8" w:rsidRPr="00D40223" w:rsidRDefault="00DC2DA8" w:rsidP="00F567A0">
      <w:pPr>
        <w:pStyle w:val="a0"/>
        <w:rPr>
          <w:lang w:val="en-US"/>
        </w:rPr>
      </w:pPr>
    </w:p>
    <w:p w14:paraId="39055647" w14:textId="141E8718" w:rsidR="008452C0" w:rsidRPr="008452C0" w:rsidRDefault="008452C0" w:rsidP="008452C0">
      <w:pPr>
        <w:pStyle w:val="a0"/>
        <w:ind w:left="0"/>
        <w:jc w:val="center"/>
      </w:pPr>
      <w:bookmarkStart w:id="6" w:name="_Hlk150790026"/>
      <w:bookmarkEnd w:id="6"/>
      <w:r w:rsidRPr="008452C0">
        <w:rPr>
          <w:b/>
          <w:bCs/>
        </w:rPr>
        <w:t xml:space="preserve">Покупатель            </w:t>
      </w:r>
      <w:r w:rsidRPr="008452C0">
        <w:t xml:space="preserve">                                                        </w:t>
      </w:r>
      <w:r w:rsidRPr="008452C0">
        <w:rPr>
          <w:b/>
          <w:bCs/>
        </w:rPr>
        <w:t>П</w:t>
      </w:r>
      <w:r w:rsidRPr="008452C0">
        <w:rPr>
          <w:b/>
        </w:rPr>
        <w:t>оставщик</w:t>
      </w:r>
    </w:p>
    <w:tbl>
      <w:tblPr>
        <w:tblStyle w:val="a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8452C0" w:rsidRPr="008452C0" w14:paraId="40D19767" w14:textId="77777777" w:rsidTr="008452C0">
        <w:trPr>
          <w:trHeight w:val="214"/>
        </w:trPr>
        <w:tc>
          <w:tcPr>
            <w:tcW w:w="4678" w:type="dxa"/>
          </w:tcPr>
          <w:p w14:paraId="1CCBA41B" w14:textId="5CADADF9" w:rsidR="008452C0" w:rsidRPr="008452C0" w:rsidRDefault="008452C0" w:rsidP="00F3075C">
            <w:pPr>
              <w:pStyle w:val="a0"/>
              <w:ind w:left="0"/>
              <w:jc w:val="center"/>
            </w:pPr>
            <w:r w:rsidRPr="008452C0">
              <w:lastRenderedPageBreak/>
              <w:t xml:space="preserve">          </w:t>
            </w:r>
            <w:r>
              <w:t xml:space="preserve">Должность </w:t>
            </w:r>
          </w:p>
        </w:tc>
        <w:tc>
          <w:tcPr>
            <w:tcW w:w="4677" w:type="dxa"/>
          </w:tcPr>
          <w:p w14:paraId="4B637022" w14:textId="0E621B6B" w:rsidR="008452C0" w:rsidRPr="008452C0" w:rsidRDefault="008452C0" w:rsidP="00F3075C">
            <w:pPr>
              <w:pStyle w:val="a0"/>
              <w:ind w:left="0"/>
              <w:jc w:val="center"/>
            </w:pPr>
            <w:r>
              <w:t>Должность</w:t>
            </w:r>
            <w:r w:rsidRPr="008452C0">
              <w:t xml:space="preserve"> </w:t>
            </w:r>
          </w:p>
        </w:tc>
      </w:tr>
      <w:tr w:rsidR="008452C0" w:rsidRPr="008452C0" w14:paraId="475375D7" w14:textId="77777777" w:rsidTr="008452C0">
        <w:trPr>
          <w:trHeight w:val="204"/>
        </w:trPr>
        <w:tc>
          <w:tcPr>
            <w:tcW w:w="4678" w:type="dxa"/>
          </w:tcPr>
          <w:p w14:paraId="43AA1618" w14:textId="77777777" w:rsidR="008452C0" w:rsidRPr="008452C0" w:rsidRDefault="008452C0" w:rsidP="00F3075C">
            <w:pPr>
              <w:pStyle w:val="a0"/>
              <w:ind w:left="0"/>
            </w:pPr>
            <w:r w:rsidRPr="008452C0">
              <w:t xml:space="preserve"> </w:t>
            </w:r>
          </w:p>
          <w:p w14:paraId="6F1E8217" w14:textId="77777777" w:rsidR="008452C0" w:rsidRPr="008452C0" w:rsidRDefault="008452C0" w:rsidP="00F3075C">
            <w:pPr>
              <w:pStyle w:val="a0"/>
              <w:ind w:left="0"/>
              <w:jc w:val="center"/>
            </w:pPr>
            <w:r w:rsidRPr="008452C0">
              <w:t xml:space="preserve">           </w:t>
            </w:r>
          </w:p>
        </w:tc>
        <w:tc>
          <w:tcPr>
            <w:tcW w:w="4677" w:type="dxa"/>
          </w:tcPr>
          <w:p w14:paraId="0071915D" w14:textId="77777777" w:rsidR="008452C0" w:rsidRPr="008452C0" w:rsidRDefault="008452C0" w:rsidP="00F3075C">
            <w:pPr>
              <w:pStyle w:val="a0"/>
              <w:ind w:left="0"/>
              <w:jc w:val="center"/>
            </w:pPr>
          </w:p>
          <w:p w14:paraId="1FE24A92" w14:textId="77777777" w:rsidR="008452C0" w:rsidRPr="008452C0" w:rsidRDefault="008452C0" w:rsidP="00F3075C">
            <w:pPr>
              <w:pStyle w:val="a0"/>
              <w:ind w:left="0"/>
              <w:jc w:val="center"/>
            </w:pPr>
          </w:p>
        </w:tc>
      </w:tr>
      <w:tr w:rsidR="008452C0" w:rsidRPr="008452C0" w14:paraId="4FBCC881" w14:textId="77777777" w:rsidTr="008452C0">
        <w:trPr>
          <w:trHeight w:val="45"/>
        </w:trPr>
        <w:tc>
          <w:tcPr>
            <w:tcW w:w="4678" w:type="dxa"/>
          </w:tcPr>
          <w:p w14:paraId="67DCA44A" w14:textId="7FBE20CD" w:rsidR="008452C0" w:rsidRPr="008452C0" w:rsidRDefault="008452C0" w:rsidP="00F3075C">
            <w:pPr>
              <w:pStyle w:val="a0"/>
              <w:ind w:left="0"/>
              <w:jc w:val="center"/>
            </w:pPr>
            <w:r>
              <w:t>ФИО</w:t>
            </w:r>
          </w:p>
        </w:tc>
        <w:tc>
          <w:tcPr>
            <w:tcW w:w="4677" w:type="dxa"/>
          </w:tcPr>
          <w:p w14:paraId="169791B0" w14:textId="2E56B297" w:rsidR="008452C0" w:rsidRPr="008452C0" w:rsidRDefault="008452C0" w:rsidP="00F3075C">
            <w:pPr>
              <w:pStyle w:val="a0"/>
              <w:ind w:left="0"/>
              <w:jc w:val="center"/>
            </w:pPr>
            <w:r>
              <w:rPr>
                <w:rFonts w:eastAsia="Times New Roman"/>
                <w:color w:val="333333"/>
                <w:lang w:eastAsia="ru-RU"/>
              </w:rPr>
              <w:t>ФИО</w:t>
            </w:r>
          </w:p>
        </w:tc>
      </w:tr>
    </w:tbl>
    <w:p w14:paraId="4E614BE3" w14:textId="77777777" w:rsidR="00DC2DA8" w:rsidRDefault="00DC2DA8" w:rsidP="00EB1860">
      <w:pPr>
        <w:spacing w:line="278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B130C59" w14:textId="77777777" w:rsidR="00B9072C" w:rsidRP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6E30B297" w14:textId="77777777" w:rsidR="00B9072C" w:rsidRDefault="00B9072C" w:rsidP="00B9072C">
      <w:pPr>
        <w:rPr>
          <w:rFonts w:ascii="Times New Roman" w:hAnsi="Times New Roman" w:cs="Times New Roman"/>
          <w:b/>
          <w:bCs/>
          <w:lang w:val="ru-RU"/>
        </w:rPr>
      </w:pPr>
    </w:p>
    <w:p w14:paraId="025C2083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02CB630D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44121003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1DF0034B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2009D780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ABDB9A7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199208BF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626AAE1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CBE6BEE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14E0B710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0C3A736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9B77B6F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2E3AFE52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7987676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448F1AA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627BC0AA" w14:textId="77777777" w:rsidR="00A2638F" w:rsidRDefault="00A2638F" w:rsidP="00B9072C">
      <w:pPr>
        <w:rPr>
          <w:rFonts w:ascii="Times New Roman" w:hAnsi="Times New Roman" w:cs="Times New Roman"/>
          <w:lang w:val="ru-RU"/>
        </w:rPr>
      </w:pPr>
    </w:p>
    <w:p w14:paraId="19E993A2" w14:textId="77777777" w:rsidR="00A2638F" w:rsidRDefault="00A2638F" w:rsidP="00B9072C">
      <w:pPr>
        <w:rPr>
          <w:rFonts w:ascii="Times New Roman" w:hAnsi="Times New Roman" w:cs="Times New Roman"/>
          <w:lang w:val="ru-RU"/>
        </w:rPr>
      </w:pPr>
    </w:p>
    <w:p w14:paraId="6E8C42C9" w14:textId="77777777" w:rsidR="00A2638F" w:rsidRDefault="00A2638F" w:rsidP="00B9072C">
      <w:pPr>
        <w:rPr>
          <w:rFonts w:ascii="Times New Roman" w:hAnsi="Times New Roman" w:cs="Times New Roman"/>
          <w:lang w:val="ru-RU"/>
        </w:rPr>
      </w:pPr>
    </w:p>
    <w:p w14:paraId="1EAD73ED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19B567BA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742DE2FE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47AA1388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66F07741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73C0F724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6BBDAE3F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3861461F" w14:textId="77777777" w:rsidR="006E4163" w:rsidRDefault="006E4163" w:rsidP="00B9072C">
      <w:pPr>
        <w:rPr>
          <w:rFonts w:ascii="Times New Roman" w:hAnsi="Times New Roman" w:cs="Times New Roman"/>
          <w:lang w:val="ru-RU"/>
        </w:rPr>
      </w:pPr>
    </w:p>
    <w:p w14:paraId="4FE720D3" w14:textId="77777777" w:rsidR="00B9072C" w:rsidRPr="003650A7" w:rsidRDefault="00B9072C" w:rsidP="00B9072C">
      <w:pPr>
        <w:rPr>
          <w:rFonts w:ascii="Times New Roman" w:hAnsi="Times New Roman" w:cs="Times New Roman"/>
        </w:rPr>
      </w:pPr>
    </w:p>
    <w:p w14:paraId="1CD93818" w14:textId="21A2FE55" w:rsidR="004F55E4" w:rsidRPr="004F55E4" w:rsidRDefault="004F55E4" w:rsidP="004F55E4">
      <w:pPr>
        <w:pStyle w:val="a0"/>
        <w:ind w:left="0"/>
        <w:jc w:val="right"/>
      </w:pPr>
      <w:r w:rsidRPr="004F55E4">
        <w:t xml:space="preserve">приложение №1 </w:t>
      </w:r>
    </w:p>
    <w:p w14:paraId="5449B5BA" w14:textId="48D4D7B1" w:rsidR="004F55E4" w:rsidRPr="0070341F" w:rsidRDefault="004F55E4" w:rsidP="004F55E4">
      <w:pPr>
        <w:pStyle w:val="a0"/>
        <w:ind w:left="0"/>
        <w:jc w:val="right"/>
        <w:rPr>
          <w:lang w:val="en-US"/>
        </w:rPr>
      </w:pPr>
      <w:r w:rsidRPr="004F55E4">
        <w:t xml:space="preserve"> к договору поставки № ________________ от ____ ______ 202</w:t>
      </w:r>
      <w:r w:rsidR="0070341F">
        <w:rPr>
          <w:lang w:val="en-US"/>
        </w:rPr>
        <w:t>6</w:t>
      </w:r>
    </w:p>
    <w:p w14:paraId="0DA202B1" w14:textId="77777777" w:rsidR="00B27F53" w:rsidRDefault="00B27F53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bookmarkStart w:id="7" w:name="_Hlk150519791"/>
    </w:p>
    <w:p w14:paraId="2ACD8593" w14:textId="09C8B927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Спецификация к Договору поставки №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___________________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от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 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202</w:t>
      </w:r>
      <w:r w:rsidR="0070341F" w:rsidRPr="0070341F">
        <w:rPr>
          <w:rFonts w:ascii="Times New Roman" w:eastAsia="Times New Roman" w:hAnsi="Times New Roman" w:cs="Times New Roman"/>
          <w:b/>
          <w:lang w:val="ru-RU" w:eastAsia="x-none"/>
        </w:rPr>
        <w:t>6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г., </w:t>
      </w:r>
    </w:p>
    <w:p w14:paraId="298A2C8C" w14:textId="77777777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</w:p>
    <w:tbl>
      <w:tblPr>
        <w:tblW w:w="105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3"/>
      </w:tblGrid>
      <w:tr w:rsidR="004F55E4" w:rsidRPr="00CB3808" w14:paraId="6FC855DC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D006" w14:textId="77777777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Покупатель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:</w:t>
            </w: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ЗАО «Кумтор Голд Компани»</w:t>
            </w:r>
          </w:p>
        </w:tc>
      </w:tr>
      <w:tr w:rsidR="004F55E4" w:rsidRPr="004F55E4" w14:paraId="635E5545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D766" w14:textId="278A783E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</w:p>
        </w:tc>
      </w:tr>
    </w:tbl>
    <w:p w14:paraId="34FA2397" w14:textId="77777777" w:rsidR="004F55E4" w:rsidRPr="004F55E4" w:rsidRDefault="004F55E4" w:rsidP="004F55E4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9"/>
      </w:tblGrid>
      <w:tr w:rsidR="004F55E4" w:rsidRPr="00CB3808" w14:paraId="1A66823B" w14:textId="77777777" w:rsidTr="00F3075C">
        <w:trPr>
          <w:trHeight w:val="467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46E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1.Поставщик согласен осуществить поставку и доставку Товара Покупателю в соответствии с настоящей Спецификацией.</w:t>
            </w:r>
          </w:p>
        </w:tc>
      </w:tr>
      <w:tr w:rsidR="004F55E4" w:rsidRPr="00CB3808" w14:paraId="0AFAB010" w14:textId="77777777" w:rsidTr="003650A7">
        <w:trPr>
          <w:trHeight w:val="652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50F" w14:textId="4E816931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2.Настоящая Спецификация является неотъемлемой частью Договора поставки №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«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»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202</w:t>
            </w:r>
            <w:r w:rsidR="00C52CFE" w:rsidRPr="00C52CF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года.</w:t>
            </w:r>
          </w:p>
        </w:tc>
      </w:tr>
      <w:tr w:rsidR="004F55E4" w:rsidRPr="00CB3808" w14:paraId="2EC0BC8F" w14:textId="77777777" w:rsidTr="003650A7">
        <w:trPr>
          <w:trHeight w:val="346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009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3.Номер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Спецификации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указывается на всех счетах-фактурах и документах, касающихся поставки Товаров.</w:t>
            </w:r>
          </w:p>
        </w:tc>
      </w:tr>
      <w:tr w:rsidR="004F55E4" w:rsidRPr="00CB3808" w14:paraId="4E1DE286" w14:textId="77777777" w:rsidTr="00F3075C">
        <w:trPr>
          <w:trHeight w:val="581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7EA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4.Сканированная (электронная) копия настоящей Спецификации считается действительной до момента получения ее оригинала.</w:t>
            </w:r>
          </w:p>
        </w:tc>
      </w:tr>
    </w:tbl>
    <w:p w14:paraId="6B88134E" w14:textId="77777777" w:rsidR="004F55E4" w:rsidRPr="004F55E4" w:rsidRDefault="004F55E4" w:rsidP="004F55E4">
      <w:pPr>
        <w:keepNext/>
        <w:spacing w:before="60" w:after="60" w:line="240" w:lineRule="auto"/>
        <w:ind w:right="-144"/>
        <w:outlineLvl w:val="0"/>
        <w:rPr>
          <w:rFonts w:ascii="Times New Roman" w:eastAsia="Times New Roman" w:hAnsi="Times New Roman" w:cs="Times New Roman"/>
          <w:b/>
          <w:lang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                                                                                        Детали</w:t>
      </w:r>
      <w:r w:rsidRPr="004F55E4"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>поставки</w:t>
      </w:r>
      <w:r w:rsidRPr="004F55E4">
        <w:rPr>
          <w:rFonts w:ascii="Times New Roman" w:eastAsia="Times New Roman" w:hAnsi="Times New Roman" w:cs="Times New Roman"/>
          <w:b/>
          <w:lang w:val="x-none" w:eastAsia="x-none"/>
        </w:rPr>
        <w:tab/>
      </w:r>
    </w:p>
    <w:tbl>
      <w:tblPr>
        <w:tblStyle w:val="ad"/>
        <w:tblW w:w="10592" w:type="dxa"/>
        <w:tblLayout w:type="fixed"/>
        <w:tblLook w:val="04A0" w:firstRow="1" w:lastRow="0" w:firstColumn="1" w:lastColumn="0" w:noHBand="0" w:noVBand="1"/>
      </w:tblPr>
      <w:tblGrid>
        <w:gridCol w:w="535"/>
        <w:gridCol w:w="3600"/>
        <w:gridCol w:w="900"/>
        <w:gridCol w:w="1056"/>
        <w:gridCol w:w="1014"/>
        <w:gridCol w:w="1350"/>
        <w:gridCol w:w="952"/>
        <w:gridCol w:w="1170"/>
        <w:gridCol w:w="8"/>
        <w:gridCol w:w="7"/>
      </w:tblGrid>
      <w:tr w:rsidR="004F55E4" w:rsidRPr="004F55E4" w14:paraId="11701B45" w14:textId="77777777" w:rsidTr="00144D28">
        <w:trPr>
          <w:gridAfter w:val="2"/>
          <w:wAfter w:w="15" w:type="dxa"/>
          <w:trHeight w:val="112"/>
        </w:trPr>
        <w:tc>
          <w:tcPr>
            <w:tcW w:w="535" w:type="dxa"/>
            <w:hideMark/>
          </w:tcPr>
          <w:p w14:paraId="5E59955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>п/п</w:t>
            </w:r>
          </w:p>
        </w:tc>
        <w:tc>
          <w:tcPr>
            <w:tcW w:w="4500" w:type="dxa"/>
            <w:gridSpan w:val="2"/>
            <w:hideMark/>
          </w:tcPr>
          <w:p w14:paraId="2DC3FEB5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1056" w:type="dxa"/>
            <w:hideMark/>
          </w:tcPr>
          <w:p w14:paraId="530F2B2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Ед.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 xml:space="preserve">изм. </w:t>
            </w:r>
          </w:p>
        </w:tc>
        <w:tc>
          <w:tcPr>
            <w:tcW w:w="1014" w:type="dxa"/>
            <w:hideMark/>
          </w:tcPr>
          <w:p w14:paraId="07F6BF3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350" w:type="dxa"/>
            <w:hideMark/>
          </w:tcPr>
          <w:p w14:paraId="2011C712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Стоимость за ед., с НДС 0 % </w:t>
            </w:r>
          </w:p>
        </w:tc>
        <w:tc>
          <w:tcPr>
            <w:tcW w:w="952" w:type="dxa"/>
            <w:hideMark/>
          </w:tcPr>
          <w:p w14:paraId="650EB236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НДС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0%</w:t>
            </w:r>
          </w:p>
        </w:tc>
        <w:tc>
          <w:tcPr>
            <w:tcW w:w="1170" w:type="dxa"/>
            <w:hideMark/>
          </w:tcPr>
          <w:p w14:paraId="7FD7B60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Дата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поставки</w:t>
            </w:r>
          </w:p>
        </w:tc>
      </w:tr>
      <w:tr w:rsidR="003F6B8F" w:rsidRPr="00D46088" w14:paraId="2397F1F1" w14:textId="77777777" w:rsidTr="006D4998">
        <w:trPr>
          <w:gridAfter w:val="2"/>
          <w:wAfter w:w="15" w:type="dxa"/>
          <w:trHeight w:val="2146"/>
        </w:trPr>
        <w:tc>
          <w:tcPr>
            <w:tcW w:w="535" w:type="dxa"/>
          </w:tcPr>
          <w:p w14:paraId="0FD72BA5" w14:textId="17296692" w:rsidR="003F6B8F" w:rsidRPr="003F6B8F" w:rsidRDefault="003F6B8F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bottom"/>
          </w:tcPr>
          <w:p w14:paraId="156A0152" w14:textId="77777777" w:rsidR="006D4998" w:rsidRPr="006D4998" w:rsidRDefault="006D4998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Флюс лабораторный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обезолоченный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D4998">
              <w:rPr>
                <w:rFonts w:ascii="Times New Roman" w:eastAsia="Times New Roman" w:hAnsi="Times New Roman" w:cs="Times New Roman"/>
                <w:lang w:val="ru-RU"/>
              </w:rPr>
              <w:t>для пробирного анализа низких концентрации золота</w:t>
            </w:r>
          </w:p>
          <w:p w14:paraId="1EC176F7" w14:textId="77777777" w:rsidR="006D4998" w:rsidRPr="006D4998" w:rsidRDefault="006D4998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6D4998">
              <w:rPr>
                <w:rFonts w:ascii="Times New Roman" w:eastAsia="Times New Roman" w:hAnsi="Times New Roman" w:cs="Times New Roman"/>
                <w:lang w:val="ru-RU"/>
              </w:rPr>
              <w:t xml:space="preserve">Au не более 0.2 </w:t>
            </w:r>
            <w:proofErr w:type="spellStart"/>
            <w:r w:rsidRPr="006D4998">
              <w:rPr>
                <w:rFonts w:ascii="Times New Roman" w:eastAsia="Times New Roman" w:hAnsi="Times New Roman" w:cs="Times New Roman"/>
                <w:lang w:val="ru-RU"/>
              </w:rPr>
              <w:t>ppb</w:t>
            </w:r>
            <w:proofErr w:type="spellEnd"/>
          </w:p>
          <w:p w14:paraId="7EFDA2D7" w14:textId="1A8B61E6" w:rsidR="006D4998" w:rsidRPr="006D4998" w:rsidRDefault="006D4998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6D4998">
              <w:rPr>
                <w:rFonts w:ascii="Times New Roman" w:eastAsia="Times New Roman" w:hAnsi="Times New Roman" w:cs="Times New Roman"/>
                <w:lang w:val="ru-RU"/>
              </w:rPr>
              <w:t>Оксид Свинца</w:t>
            </w:r>
            <w:r w:rsidR="00512500" w:rsidRPr="005125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12500">
              <w:rPr>
                <w:rFonts w:ascii="Times New Roman" w:eastAsia="Times New Roman" w:hAnsi="Times New Roman" w:cs="Times New Roman"/>
              </w:rPr>
              <w:t>PbO</w:t>
            </w:r>
            <w:proofErr w:type="spellEnd"/>
            <w:r w:rsidRPr="006D4998">
              <w:rPr>
                <w:rFonts w:ascii="Times New Roman" w:eastAsia="Times New Roman" w:hAnsi="Times New Roman" w:cs="Times New Roman"/>
                <w:lang w:val="ru-RU"/>
              </w:rPr>
              <w:t xml:space="preserve"> – 67% </w:t>
            </w:r>
          </w:p>
          <w:p w14:paraId="635D0C63" w14:textId="14CEF4BA" w:rsidR="006D4998" w:rsidRPr="006D4998" w:rsidRDefault="006D4998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6D4998">
              <w:rPr>
                <w:rFonts w:ascii="Times New Roman" w:eastAsia="Times New Roman" w:hAnsi="Times New Roman" w:cs="Times New Roman"/>
                <w:lang w:val="ru-RU"/>
              </w:rPr>
              <w:t>Карбонат Натрия</w:t>
            </w:r>
            <w:r w:rsidR="00512500" w:rsidRPr="005125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512500">
              <w:rPr>
                <w:rFonts w:ascii="Times New Roman" w:eastAsia="Times New Roman" w:hAnsi="Times New Roman" w:cs="Times New Roman"/>
              </w:rPr>
              <w:t>Na</w:t>
            </w:r>
            <w:r w:rsidR="00512500" w:rsidRPr="00512500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512500">
              <w:rPr>
                <w:rFonts w:ascii="Times New Roman" w:eastAsia="Times New Roman" w:hAnsi="Times New Roman" w:cs="Times New Roman"/>
              </w:rPr>
              <w:t>CO</w:t>
            </w:r>
            <w:r w:rsidR="00512500" w:rsidRPr="00512500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6D4998">
              <w:rPr>
                <w:rFonts w:ascii="Times New Roman" w:eastAsia="Times New Roman" w:hAnsi="Times New Roman" w:cs="Times New Roman"/>
                <w:lang w:val="ru-RU"/>
              </w:rPr>
              <w:t xml:space="preserve"> – 25% </w:t>
            </w:r>
          </w:p>
          <w:p w14:paraId="03B11C98" w14:textId="6A03710F" w:rsidR="006D4998" w:rsidRPr="006D4998" w:rsidRDefault="006D4998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6D4998">
              <w:rPr>
                <w:rFonts w:ascii="Times New Roman" w:eastAsia="Times New Roman" w:hAnsi="Times New Roman" w:cs="Times New Roman"/>
                <w:lang w:val="ru-RU"/>
              </w:rPr>
              <w:t>Борат Натрия</w:t>
            </w:r>
            <w:r w:rsidR="00512500" w:rsidRPr="005125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512500">
              <w:rPr>
                <w:rFonts w:ascii="Times New Roman" w:eastAsia="Times New Roman" w:hAnsi="Times New Roman" w:cs="Times New Roman"/>
              </w:rPr>
              <w:t>Na</w:t>
            </w:r>
            <w:r w:rsidR="00512500" w:rsidRPr="00C60F2B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512500">
              <w:rPr>
                <w:rFonts w:ascii="Times New Roman" w:eastAsia="Times New Roman" w:hAnsi="Times New Roman" w:cs="Times New Roman"/>
              </w:rPr>
              <w:t>B</w:t>
            </w:r>
            <w:r w:rsidR="00512500" w:rsidRPr="00C60F2B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512500">
              <w:rPr>
                <w:rFonts w:ascii="Times New Roman" w:eastAsia="Times New Roman" w:hAnsi="Times New Roman" w:cs="Times New Roman"/>
              </w:rPr>
              <w:t>O</w:t>
            </w:r>
            <w:r w:rsidR="00512500" w:rsidRPr="00C60F2B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6D4998">
              <w:rPr>
                <w:rFonts w:ascii="Times New Roman" w:eastAsia="Times New Roman" w:hAnsi="Times New Roman" w:cs="Times New Roman"/>
                <w:lang w:val="ru-RU"/>
              </w:rPr>
              <w:t xml:space="preserve"> – 8%</w:t>
            </w:r>
          </w:p>
          <w:p w14:paraId="180ADF86" w14:textId="77777777" w:rsidR="003F6B8F" w:rsidRDefault="006D4998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6D4998">
              <w:rPr>
                <w:rFonts w:ascii="Times New Roman" w:eastAsia="Times New Roman" w:hAnsi="Times New Roman" w:cs="Times New Roman"/>
                <w:lang w:val="ru-RU"/>
              </w:rPr>
              <w:t>В металлических ведрах по 25 кг</w:t>
            </w:r>
            <w:r w:rsidR="00C60F2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4CB20DFD" w14:textId="28BAA154" w:rsidR="00C60F2B" w:rsidRDefault="00C60F2B" w:rsidP="006D499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56" w:type="dxa"/>
          </w:tcPr>
          <w:p w14:paraId="65CF93D3" w14:textId="0A5DC0D4" w:rsidR="003F6B8F" w:rsidRDefault="00B20412" w:rsidP="00F3075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кг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6FB96" w14:textId="0FD31B01" w:rsidR="003F6B8F" w:rsidRDefault="006D4998" w:rsidP="006D4998">
            <w:pPr>
              <w:ind w:right="-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y-KG"/>
              </w:rPr>
              <w:t xml:space="preserve">21 </w:t>
            </w:r>
            <w:r w:rsidR="00252183">
              <w:rPr>
                <w:rFonts w:ascii="Times New Roman" w:eastAsia="Times New Roman" w:hAnsi="Times New Roman" w:cs="Times New Roman"/>
                <w:lang w:val="ky-KG"/>
              </w:rPr>
              <w:t>500</w:t>
            </w:r>
            <w:r w:rsidR="00BE53C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14:paraId="74CEA5F2" w14:textId="77777777" w:rsidR="003F6B8F" w:rsidRPr="004F55E4" w:rsidRDefault="003F6B8F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52" w:type="dxa"/>
          </w:tcPr>
          <w:p w14:paraId="36C129CE" w14:textId="77777777" w:rsidR="003F6B8F" w:rsidRPr="004F55E4" w:rsidRDefault="003F6B8F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2B6D851A" w14:textId="77777777" w:rsidR="003F6B8F" w:rsidRPr="004F55E4" w:rsidRDefault="003F6B8F" w:rsidP="00285720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4F55E4" w14:paraId="74E059D3" w14:textId="77777777" w:rsidTr="00144D28">
        <w:trPr>
          <w:gridAfter w:val="2"/>
          <w:wAfter w:w="15" w:type="dxa"/>
          <w:trHeight w:val="120"/>
        </w:trPr>
        <w:tc>
          <w:tcPr>
            <w:tcW w:w="535" w:type="dxa"/>
          </w:tcPr>
          <w:p w14:paraId="3934A83F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3600" w:type="dxa"/>
          </w:tcPr>
          <w:p w14:paraId="3427411E" w14:textId="1FD8040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Итоговая </w:t>
            </w:r>
            <w:proofErr w:type="gramStart"/>
            <w:r w:rsidR="00DC3963"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стоимость:</w:t>
            </w:r>
            <w:r w:rsidR="00DC3963"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End"/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</w:t>
            </w:r>
          </w:p>
        </w:tc>
        <w:tc>
          <w:tcPr>
            <w:tcW w:w="900" w:type="dxa"/>
          </w:tcPr>
          <w:p w14:paraId="60F9F9A2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6" w:type="dxa"/>
          </w:tcPr>
          <w:p w14:paraId="70EA9E9B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</w:tcPr>
          <w:p w14:paraId="73D38994" w14:textId="77777777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50" w:type="dxa"/>
          </w:tcPr>
          <w:p w14:paraId="1551FAEA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52" w:type="dxa"/>
          </w:tcPr>
          <w:p w14:paraId="05139823" w14:textId="210BE999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5BC021DF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4F55E4" w14:paraId="7018D57B" w14:textId="77777777" w:rsidTr="003650A7">
        <w:trPr>
          <w:trHeight w:val="328"/>
        </w:trPr>
        <w:tc>
          <w:tcPr>
            <w:tcW w:w="4135" w:type="dxa"/>
            <w:gridSpan w:val="2"/>
            <w:vAlign w:val="center"/>
          </w:tcPr>
          <w:p w14:paraId="5DE2F07B" w14:textId="7C1021D3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Валюта </w:t>
            </w:r>
          </w:p>
        </w:tc>
        <w:tc>
          <w:tcPr>
            <w:tcW w:w="6457" w:type="dxa"/>
            <w:gridSpan w:val="8"/>
            <w:vAlign w:val="center"/>
          </w:tcPr>
          <w:p w14:paraId="66309033" w14:textId="35372ED1" w:rsidR="004F55E4" w:rsidRPr="004F55E4" w:rsidRDefault="004F55E4" w:rsidP="00F3075C">
            <w:pPr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512500" w14:paraId="20B15692" w14:textId="77777777" w:rsidTr="00F3075C">
        <w:trPr>
          <w:trHeight w:val="323"/>
        </w:trPr>
        <w:tc>
          <w:tcPr>
            <w:tcW w:w="4135" w:type="dxa"/>
            <w:gridSpan w:val="2"/>
          </w:tcPr>
          <w:p w14:paraId="03C2D18A" w14:textId="11837AF1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Место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доставки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Товара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6457" w:type="dxa"/>
            <w:gridSpan w:val="8"/>
          </w:tcPr>
          <w:p w14:paraId="63ED465D" w14:textId="4CE0A47E" w:rsidR="004F55E4" w:rsidRPr="00512500" w:rsidRDefault="00D46088" w:rsidP="00F3075C">
            <w:pPr>
              <w:ind w:right="-144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>DAP</w:t>
            </w:r>
            <w:del w:id="8" w:author="Rabiia Abdrazakova" w:date="2026-02-13T10:15:00Z" w16du:dateUtc="2026-02-13T04:15:00Z">
              <w:r w:rsidR="00512500" w:rsidDel="00730AA4">
                <w:rPr>
                  <w:rFonts w:ascii="Times New Roman" w:eastAsia="Times New Roman" w:hAnsi="Times New Roman" w:cs="Times New Roman"/>
                  <w:lang w:eastAsia="ru-RU"/>
                </w:rPr>
                <w:delText xml:space="preserve"> </w:delText>
              </w:r>
            </w:del>
            <w:r w:rsidR="005125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, </w:t>
            </w:r>
            <w:r w:rsidR="006E4163">
              <w:rPr>
                <w:rFonts w:ascii="Times New Roman" w:eastAsia="Times New Roman" w:hAnsi="Times New Roman" w:cs="Times New Roman"/>
                <w:lang w:val="ky-KG" w:eastAsia="ru-RU"/>
              </w:rPr>
              <w:t>БПБ г.</w:t>
            </w:r>
            <w:proofErr w:type="gramStart"/>
            <w:r w:rsidR="00512500">
              <w:rPr>
                <w:rFonts w:ascii="Times New Roman" w:eastAsia="Times New Roman" w:hAnsi="Times New Roman" w:cs="Times New Roman"/>
                <w:lang w:val="ky-KG" w:eastAsia="ru-RU"/>
              </w:rPr>
              <w:t>Балыкчы</w:t>
            </w:r>
            <w:r w:rsidR="00E0749F" w:rsidRPr="0051250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F55E4" w:rsidRPr="004F55E4">
              <w:rPr>
                <w:rFonts w:ascii="Times New Roman" w:eastAsia="Times New Roman" w:hAnsi="Times New Roman" w:cs="Times New Roman"/>
                <w:lang w:val="ru-RU" w:eastAsia="ru-RU"/>
              </w:rPr>
              <w:t>Кыргызстан</w:t>
            </w:r>
            <w:proofErr w:type="gramEnd"/>
            <w:r w:rsidR="004F55E4" w:rsidRPr="005125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F55E4" w:rsidRPr="004F55E4" w14:paraId="13DF8BB9" w14:textId="77777777" w:rsidTr="003650A7">
        <w:trPr>
          <w:trHeight w:val="364"/>
        </w:trPr>
        <w:tc>
          <w:tcPr>
            <w:tcW w:w="4135" w:type="dxa"/>
            <w:gridSpan w:val="2"/>
          </w:tcPr>
          <w:p w14:paraId="4E52F162" w14:textId="7A7C66DF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Условия оплаты</w:t>
            </w:r>
          </w:p>
        </w:tc>
        <w:tc>
          <w:tcPr>
            <w:tcW w:w="6457" w:type="dxa"/>
            <w:gridSpan w:val="8"/>
          </w:tcPr>
          <w:p w14:paraId="1815B578" w14:textId="01BD20DD" w:rsidR="004F55E4" w:rsidRPr="004F55E4" w:rsidRDefault="00AD4D48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Согласно Договора</w:t>
            </w:r>
          </w:p>
        </w:tc>
      </w:tr>
      <w:tr w:rsidR="004F55E4" w:rsidRPr="00CB3808" w14:paraId="40EE16C6" w14:textId="77777777" w:rsidTr="00F3075C">
        <w:trPr>
          <w:trHeight w:val="620"/>
        </w:trPr>
        <w:tc>
          <w:tcPr>
            <w:tcW w:w="4135" w:type="dxa"/>
            <w:gridSpan w:val="2"/>
          </w:tcPr>
          <w:p w14:paraId="01FFE47E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Другие условия</w:t>
            </w:r>
          </w:p>
        </w:tc>
        <w:tc>
          <w:tcPr>
            <w:tcW w:w="6457" w:type="dxa"/>
            <w:gridSpan w:val="8"/>
          </w:tcPr>
          <w:p w14:paraId="50ED76A9" w14:textId="77777777" w:rsidR="004F55E4" w:rsidRPr="004F55E4" w:rsidRDefault="004F55E4" w:rsidP="00F3075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Срок действия настоящей Спецификации к Договору действует до полного исполнения обязательств Сторон по настоящей Спецификации. </w:t>
            </w:r>
          </w:p>
        </w:tc>
      </w:tr>
      <w:tr w:rsidR="004F55E4" w:rsidRPr="004F55E4" w14:paraId="60678F6E" w14:textId="77777777" w:rsidTr="003650A7">
        <w:trPr>
          <w:trHeight w:val="346"/>
        </w:trPr>
        <w:tc>
          <w:tcPr>
            <w:tcW w:w="4135" w:type="dxa"/>
            <w:gridSpan w:val="2"/>
          </w:tcPr>
          <w:p w14:paraId="08EC918F" w14:textId="240BF9D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Покупатель</w:t>
            </w:r>
          </w:p>
        </w:tc>
        <w:tc>
          <w:tcPr>
            <w:tcW w:w="6457" w:type="dxa"/>
            <w:gridSpan w:val="8"/>
          </w:tcPr>
          <w:p w14:paraId="7698D670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</w:p>
        </w:tc>
      </w:tr>
      <w:tr w:rsidR="004F55E4" w:rsidRPr="004F55E4" w14:paraId="218B631C" w14:textId="77777777" w:rsidTr="00F3075C">
        <w:trPr>
          <w:gridAfter w:val="1"/>
          <w:wAfter w:w="7" w:type="dxa"/>
          <w:trHeight w:val="350"/>
        </w:trPr>
        <w:tc>
          <w:tcPr>
            <w:tcW w:w="4135" w:type="dxa"/>
            <w:gridSpan w:val="2"/>
          </w:tcPr>
          <w:p w14:paraId="7FF65BD4" w14:textId="71666A4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ФИО:  </w:t>
            </w:r>
          </w:p>
        </w:tc>
        <w:tc>
          <w:tcPr>
            <w:tcW w:w="1956" w:type="dxa"/>
            <w:gridSpan w:val="2"/>
          </w:tcPr>
          <w:p w14:paraId="292DD14C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ФИО:</w:t>
            </w:r>
          </w:p>
        </w:tc>
        <w:tc>
          <w:tcPr>
            <w:tcW w:w="4494" w:type="dxa"/>
            <w:gridSpan w:val="5"/>
          </w:tcPr>
          <w:p w14:paraId="5DC31F0F" w14:textId="29CC50E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F55E4" w:rsidRPr="004F55E4" w14:paraId="0EA8FBB2" w14:textId="77777777" w:rsidTr="00F3075C">
        <w:trPr>
          <w:gridAfter w:val="1"/>
          <w:wAfter w:w="7" w:type="dxa"/>
          <w:trHeight w:val="620"/>
        </w:trPr>
        <w:tc>
          <w:tcPr>
            <w:tcW w:w="4135" w:type="dxa"/>
            <w:gridSpan w:val="2"/>
          </w:tcPr>
          <w:p w14:paraId="7B65E8C8" w14:textId="4B009BD0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Должность:  </w:t>
            </w:r>
          </w:p>
        </w:tc>
        <w:tc>
          <w:tcPr>
            <w:tcW w:w="1956" w:type="dxa"/>
            <w:gridSpan w:val="2"/>
          </w:tcPr>
          <w:p w14:paraId="0FA04907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Должность</w:t>
            </w:r>
          </w:p>
        </w:tc>
        <w:tc>
          <w:tcPr>
            <w:tcW w:w="4494" w:type="dxa"/>
            <w:gridSpan w:val="5"/>
          </w:tcPr>
          <w:p w14:paraId="131E5B80" w14:textId="1E47FEA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</w:p>
        </w:tc>
      </w:tr>
      <w:tr w:rsidR="004F55E4" w:rsidRPr="004F55E4" w14:paraId="496C0D7A" w14:textId="77777777" w:rsidTr="00F3075C">
        <w:trPr>
          <w:trHeight w:val="638"/>
        </w:trPr>
        <w:tc>
          <w:tcPr>
            <w:tcW w:w="4135" w:type="dxa"/>
            <w:gridSpan w:val="2"/>
          </w:tcPr>
          <w:p w14:paraId="03CC8601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  <w:tc>
          <w:tcPr>
            <w:tcW w:w="6457" w:type="dxa"/>
            <w:gridSpan w:val="8"/>
          </w:tcPr>
          <w:p w14:paraId="583D7987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</w:tr>
      <w:bookmarkEnd w:id="7"/>
    </w:tbl>
    <w:p w14:paraId="3E61BC23" w14:textId="77777777" w:rsidR="00B9072C" w:rsidRDefault="00B9072C" w:rsidP="00B9072C">
      <w:pPr>
        <w:rPr>
          <w:rFonts w:ascii="Times New Roman" w:hAnsi="Times New Roman" w:cs="Times New Roman"/>
        </w:rPr>
      </w:pPr>
    </w:p>
    <w:p w14:paraId="72CACDDB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126F2EF0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1445D776" w14:textId="77777777" w:rsidR="006E5F1C" w:rsidRDefault="006E5F1C" w:rsidP="00B9072C">
      <w:pPr>
        <w:rPr>
          <w:rFonts w:ascii="Times New Roman" w:hAnsi="Times New Roman" w:cs="Times New Roman"/>
          <w:lang w:val="ru-RU"/>
        </w:rPr>
      </w:pPr>
    </w:p>
    <w:p w14:paraId="076B42AE" w14:textId="77777777" w:rsidR="00457E56" w:rsidRP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5B20CC10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6C92BA94" w14:textId="77777777" w:rsidR="006E5F1C" w:rsidRPr="006E5F1C" w:rsidRDefault="006E5F1C" w:rsidP="00B9072C">
      <w:pPr>
        <w:rPr>
          <w:rFonts w:ascii="Times New Roman" w:hAnsi="Times New Roman" w:cs="Times New Roman"/>
          <w:lang w:val="ru-RU"/>
        </w:rPr>
      </w:pPr>
    </w:p>
    <w:sectPr w:rsidR="006E5F1C" w:rsidRPr="006E5F1C" w:rsidSect="006E4163">
      <w:footerReference w:type="default" r:id="rId8"/>
      <w:pgSz w:w="12240" w:h="15840"/>
      <w:pgMar w:top="1138" w:right="850" w:bottom="1138" w:left="90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CBDB" w14:textId="77777777" w:rsidR="003B7F3E" w:rsidRDefault="003B7F3E">
      <w:pPr>
        <w:spacing w:after="0" w:line="240" w:lineRule="auto"/>
      </w:pPr>
      <w:r>
        <w:separator/>
      </w:r>
    </w:p>
  </w:endnote>
  <w:endnote w:type="continuationSeparator" w:id="0">
    <w:p w14:paraId="712B5413" w14:textId="77777777" w:rsidR="003B7F3E" w:rsidRDefault="003B7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817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C8AD57" w14:textId="6849DD8A" w:rsidR="009B6667" w:rsidRDefault="009B666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36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AEC8BC" w14:textId="77777777" w:rsidR="009B6667" w:rsidRDefault="009B666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0899F" w14:textId="77777777" w:rsidR="003B7F3E" w:rsidRDefault="003B7F3E">
      <w:pPr>
        <w:spacing w:after="0" w:line="240" w:lineRule="auto"/>
      </w:pPr>
      <w:r>
        <w:separator/>
      </w:r>
    </w:p>
  </w:footnote>
  <w:footnote w:type="continuationSeparator" w:id="0">
    <w:p w14:paraId="3AD34D8C" w14:textId="77777777" w:rsidR="003B7F3E" w:rsidRDefault="003B7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7C8"/>
    <w:multiLevelType w:val="multilevel"/>
    <w:tmpl w:val="AB9CFE6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C2527AE"/>
    <w:multiLevelType w:val="hybridMultilevel"/>
    <w:tmpl w:val="C7FE1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4699"/>
    <w:multiLevelType w:val="hybridMultilevel"/>
    <w:tmpl w:val="623884D8"/>
    <w:lvl w:ilvl="0" w:tplc="A2E483CE">
      <w:start w:val="1"/>
      <w:numFmt w:val="lowerLetter"/>
      <w:lvlText w:val="%1)"/>
      <w:lvlJc w:val="left"/>
      <w:pPr>
        <w:ind w:left="740" w:hanging="360"/>
      </w:pPr>
    </w:lvl>
    <w:lvl w:ilvl="1" w:tplc="14D225B8">
      <w:start w:val="1"/>
      <w:numFmt w:val="lowerLetter"/>
      <w:lvlText w:val="%2."/>
      <w:lvlJc w:val="left"/>
      <w:pPr>
        <w:ind w:left="1925" w:hanging="360"/>
      </w:pPr>
    </w:lvl>
    <w:lvl w:ilvl="2" w:tplc="8E060CFA">
      <w:start w:val="1"/>
      <w:numFmt w:val="lowerRoman"/>
      <w:lvlText w:val="%3."/>
      <w:lvlJc w:val="right"/>
      <w:pPr>
        <w:ind w:left="2645" w:hanging="180"/>
      </w:pPr>
    </w:lvl>
    <w:lvl w:ilvl="3" w:tplc="1EDC63C8">
      <w:start w:val="1"/>
      <w:numFmt w:val="decimal"/>
      <w:lvlText w:val="%4."/>
      <w:lvlJc w:val="left"/>
      <w:pPr>
        <w:ind w:left="3365" w:hanging="360"/>
      </w:pPr>
    </w:lvl>
    <w:lvl w:ilvl="4" w:tplc="66DEE5B8">
      <w:start w:val="1"/>
      <w:numFmt w:val="lowerLetter"/>
      <w:lvlText w:val="%5."/>
      <w:lvlJc w:val="left"/>
      <w:pPr>
        <w:ind w:left="4085" w:hanging="360"/>
      </w:pPr>
    </w:lvl>
    <w:lvl w:ilvl="5" w:tplc="694AD2EE">
      <w:start w:val="1"/>
      <w:numFmt w:val="lowerRoman"/>
      <w:lvlText w:val="%6."/>
      <w:lvlJc w:val="right"/>
      <w:pPr>
        <w:ind w:left="4805" w:hanging="180"/>
      </w:pPr>
    </w:lvl>
    <w:lvl w:ilvl="6" w:tplc="AADAE494">
      <w:start w:val="1"/>
      <w:numFmt w:val="decimal"/>
      <w:lvlText w:val="%7."/>
      <w:lvlJc w:val="left"/>
      <w:pPr>
        <w:ind w:left="5525" w:hanging="360"/>
      </w:pPr>
    </w:lvl>
    <w:lvl w:ilvl="7" w:tplc="93F0D764">
      <w:start w:val="1"/>
      <w:numFmt w:val="lowerLetter"/>
      <w:lvlText w:val="%8."/>
      <w:lvlJc w:val="left"/>
      <w:pPr>
        <w:ind w:left="6245" w:hanging="360"/>
      </w:pPr>
    </w:lvl>
    <w:lvl w:ilvl="8" w:tplc="C9F8EA7A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0FD51D9C"/>
    <w:multiLevelType w:val="multilevel"/>
    <w:tmpl w:val="8368AA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28" w:hanging="504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4" w:hanging="1440"/>
      </w:pPr>
      <w:rPr>
        <w:rFonts w:hint="default"/>
      </w:rPr>
    </w:lvl>
  </w:abstractNum>
  <w:abstractNum w:abstractNumId="4" w15:restartNumberingAfterBreak="0">
    <w:nsid w:val="127827DA"/>
    <w:multiLevelType w:val="multilevel"/>
    <w:tmpl w:val="C5B680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3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359729A"/>
    <w:multiLevelType w:val="hybridMultilevel"/>
    <w:tmpl w:val="CFFA29FC"/>
    <w:lvl w:ilvl="0" w:tplc="0409000F">
      <w:start w:val="1"/>
      <w:numFmt w:val="decimal"/>
      <w:lvlText w:val="%1."/>
      <w:lvlJc w:val="left"/>
      <w:pPr>
        <w:ind w:left="505" w:hanging="360"/>
      </w:pPr>
    </w:lvl>
    <w:lvl w:ilvl="1" w:tplc="04090019">
      <w:start w:val="1"/>
      <w:numFmt w:val="lowerLetter"/>
      <w:lvlText w:val="%2."/>
      <w:lvlJc w:val="left"/>
      <w:pPr>
        <w:ind w:left="1225" w:hanging="360"/>
      </w:pPr>
    </w:lvl>
    <w:lvl w:ilvl="2" w:tplc="0409001B">
      <w:start w:val="1"/>
      <w:numFmt w:val="lowerRoman"/>
      <w:lvlText w:val="%3."/>
      <w:lvlJc w:val="right"/>
      <w:pPr>
        <w:ind w:left="1945" w:hanging="180"/>
      </w:pPr>
    </w:lvl>
    <w:lvl w:ilvl="3" w:tplc="0409000F">
      <w:start w:val="1"/>
      <w:numFmt w:val="decimal"/>
      <w:lvlText w:val="%4."/>
      <w:lvlJc w:val="left"/>
      <w:pPr>
        <w:ind w:left="2665" w:hanging="360"/>
      </w:pPr>
    </w:lvl>
    <w:lvl w:ilvl="4" w:tplc="04090019">
      <w:start w:val="1"/>
      <w:numFmt w:val="lowerLetter"/>
      <w:lvlText w:val="%5."/>
      <w:lvlJc w:val="left"/>
      <w:pPr>
        <w:ind w:left="3385" w:hanging="360"/>
      </w:pPr>
    </w:lvl>
    <w:lvl w:ilvl="5" w:tplc="0409001B">
      <w:start w:val="1"/>
      <w:numFmt w:val="lowerRoman"/>
      <w:lvlText w:val="%6."/>
      <w:lvlJc w:val="right"/>
      <w:pPr>
        <w:ind w:left="4105" w:hanging="180"/>
      </w:pPr>
    </w:lvl>
    <w:lvl w:ilvl="6" w:tplc="0409000F">
      <w:start w:val="1"/>
      <w:numFmt w:val="decimal"/>
      <w:lvlText w:val="%7."/>
      <w:lvlJc w:val="left"/>
      <w:pPr>
        <w:ind w:left="4825" w:hanging="360"/>
      </w:pPr>
    </w:lvl>
    <w:lvl w:ilvl="7" w:tplc="04090019">
      <w:start w:val="1"/>
      <w:numFmt w:val="lowerLetter"/>
      <w:lvlText w:val="%8."/>
      <w:lvlJc w:val="left"/>
      <w:pPr>
        <w:ind w:left="5545" w:hanging="360"/>
      </w:pPr>
    </w:lvl>
    <w:lvl w:ilvl="8" w:tplc="0409001B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213515C9"/>
    <w:multiLevelType w:val="hybridMultilevel"/>
    <w:tmpl w:val="FA309B80"/>
    <w:lvl w:ilvl="0" w:tplc="040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7" w15:restartNumberingAfterBreak="0">
    <w:nsid w:val="246E3B9B"/>
    <w:multiLevelType w:val="multilevel"/>
    <w:tmpl w:val="608E9CB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231D01"/>
    <w:multiLevelType w:val="multilevel"/>
    <w:tmpl w:val="0DC4527E"/>
    <w:lvl w:ilvl="0">
      <w:start w:val="1"/>
      <w:numFmt w:val="decimal"/>
      <w:pStyle w:val="E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sz w:val="22"/>
      </w:rPr>
    </w:lvl>
    <w:lvl w:ilvl="1">
      <w:start w:val="1"/>
      <w:numFmt w:val="decimal"/>
      <w:pStyle w:val="Eng11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lvlRestart w:val="1"/>
      <w:pStyle w:val="Enga"/>
      <w:lvlText w:val="%3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3">
      <w:start w:val="1"/>
      <w:numFmt w:val="decimal"/>
      <w:lvlRestart w:val="0"/>
      <w:pStyle w:val="Ru1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pStyle w:val="Ru11"/>
      <w:suff w:val="space"/>
      <w:lvlText w:val="%4.%5.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russianLower"/>
      <w:lvlRestart w:val="4"/>
      <w:pStyle w:val="Ru"/>
      <w:lvlText w:val="%6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BC6D6E"/>
    <w:multiLevelType w:val="multilevel"/>
    <w:tmpl w:val="BDE6C09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4125687C"/>
    <w:multiLevelType w:val="hybridMultilevel"/>
    <w:tmpl w:val="280C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7D34"/>
    <w:multiLevelType w:val="multilevel"/>
    <w:tmpl w:val="14A8EF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2D4982"/>
    <w:multiLevelType w:val="hybridMultilevel"/>
    <w:tmpl w:val="7458B256"/>
    <w:lvl w:ilvl="0" w:tplc="040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6A1A3C23"/>
    <w:multiLevelType w:val="hybridMultilevel"/>
    <w:tmpl w:val="68786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75B2E"/>
    <w:multiLevelType w:val="multilevel"/>
    <w:tmpl w:val="5E06904A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5" w15:restartNumberingAfterBreak="0">
    <w:nsid w:val="70CB7D32"/>
    <w:multiLevelType w:val="multilevel"/>
    <w:tmpl w:val="13D2AEFA"/>
    <w:lvl w:ilvl="0">
      <w:start w:val="1"/>
      <w:numFmt w:val="decimal"/>
      <w:pStyle w:val="2"/>
      <w:lvlText w:val="%1."/>
      <w:lvlJc w:val="left"/>
      <w:pPr>
        <w:ind w:left="54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2F73A65"/>
    <w:multiLevelType w:val="hybridMultilevel"/>
    <w:tmpl w:val="042C53DA"/>
    <w:lvl w:ilvl="0" w:tplc="7A98B6D6">
      <w:start w:val="10"/>
      <w:numFmt w:val="decimal"/>
      <w:lvlText w:val="%1."/>
      <w:lvlJc w:val="left"/>
      <w:pPr>
        <w:ind w:left="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207D6"/>
    <w:multiLevelType w:val="hybridMultilevel"/>
    <w:tmpl w:val="2004AE2A"/>
    <w:lvl w:ilvl="0" w:tplc="108AFF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787988">
    <w:abstractNumId w:val="15"/>
  </w:num>
  <w:num w:numId="2" w16cid:durableId="208544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594281">
    <w:abstractNumId w:val="5"/>
  </w:num>
  <w:num w:numId="4" w16cid:durableId="15376045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119712">
    <w:abstractNumId w:val="4"/>
  </w:num>
  <w:num w:numId="6" w16cid:durableId="362294325">
    <w:abstractNumId w:val="14"/>
  </w:num>
  <w:num w:numId="7" w16cid:durableId="1425035127">
    <w:abstractNumId w:val="6"/>
  </w:num>
  <w:num w:numId="8" w16cid:durableId="295068957">
    <w:abstractNumId w:val="17"/>
  </w:num>
  <w:num w:numId="9" w16cid:durableId="858276069">
    <w:abstractNumId w:val="16"/>
  </w:num>
  <w:num w:numId="10" w16cid:durableId="897394609">
    <w:abstractNumId w:val="12"/>
  </w:num>
  <w:num w:numId="11" w16cid:durableId="1398239840">
    <w:abstractNumId w:val="13"/>
  </w:num>
  <w:num w:numId="12" w16cid:durableId="1365055967">
    <w:abstractNumId w:val="1"/>
  </w:num>
  <w:num w:numId="13" w16cid:durableId="1945334523">
    <w:abstractNumId w:val="8"/>
  </w:num>
  <w:num w:numId="14" w16cid:durableId="1679042707">
    <w:abstractNumId w:val="15"/>
  </w:num>
  <w:num w:numId="15" w16cid:durableId="537550128">
    <w:abstractNumId w:val="8"/>
    <w:lvlOverride w:ilvl="0">
      <w:startOverride w:val="2"/>
    </w:lvlOverride>
  </w:num>
  <w:num w:numId="16" w16cid:durableId="1894925029">
    <w:abstractNumId w:val="3"/>
  </w:num>
  <w:num w:numId="17" w16cid:durableId="946085709">
    <w:abstractNumId w:val="7"/>
  </w:num>
  <w:num w:numId="18" w16cid:durableId="15007779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8560830">
    <w:abstractNumId w:val="0"/>
  </w:num>
  <w:num w:numId="20" w16cid:durableId="662591967">
    <w:abstractNumId w:val="10"/>
  </w:num>
  <w:num w:numId="21" w16cid:durableId="79321038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biia Abdrazakova">
    <w15:presenceInfo w15:providerId="AD" w15:userId="S::Rabiia.Abdrazakova@kumtor.kg::24b9a22c-ca58-4b39-a682-43e5725343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A8"/>
    <w:rsid w:val="000114A6"/>
    <w:rsid w:val="00012B40"/>
    <w:rsid w:val="00016D44"/>
    <w:rsid w:val="00051E25"/>
    <w:rsid w:val="00053E70"/>
    <w:rsid w:val="000544FC"/>
    <w:rsid w:val="0005634E"/>
    <w:rsid w:val="000578AA"/>
    <w:rsid w:val="0006555A"/>
    <w:rsid w:val="000676A3"/>
    <w:rsid w:val="00071E84"/>
    <w:rsid w:val="00072E57"/>
    <w:rsid w:val="00080D0D"/>
    <w:rsid w:val="00080EC1"/>
    <w:rsid w:val="000864A1"/>
    <w:rsid w:val="00086960"/>
    <w:rsid w:val="000870F4"/>
    <w:rsid w:val="00090E09"/>
    <w:rsid w:val="000947F5"/>
    <w:rsid w:val="00094E4A"/>
    <w:rsid w:val="000A43D6"/>
    <w:rsid w:val="000B3421"/>
    <w:rsid w:val="000B3761"/>
    <w:rsid w:val="000B4D81"/>
    <w:rsid w:val="000B6DC5"/>
    <w:rsid w:val="000C0A1F"/>
    <w:rsid w:val="000C322A"/>
    <w:rsid w:val="000D5AAA"/>
    <w:rsid w:val="000E0565"/>
    <w:rsid w:val="000F1A63"/>
    <w:rsid w:val="00100839"/>
    <w:rsid w:val="00101921"/>
    <w:rsid w:val="00115BD1"/>
    <w:rsid w:val="00117059"/>
    <w:rsid w:val="001176D0"/>
    <w:rsid w:val="001403B7"/>
    <w:rsid w:val="00144D28"/>
    <w:rsid w:val="00154182"/>
    <w:rsid w:val="00156595"/>
    <w:rsid w:val="00164686"/>
    <w:rsid w:val="0016750C"/>
    <w:rsid w:val="001727DE"/>
    <w:rsid w:val="00173836"/>
    <w:rsid w:val="00193C42"/>
    <w:rsid w:val="001B454C"/>
    <w:rsid w:val="001B5B47"/>
    <w:rsid w:val="001C25B0"/>
    <w:rsid w:val="001D0AFA"/>
    <w:rsid w:val="001D1925"/>
    <w:rsid w:val="001D1E80"/>
    <w:rsid w:val="001E1429"/>
    <w:rsid w:val="001F008B"/>
    <w:rsid w:val="001F530C"/>
    <w:rsid w:val="001F77D0"/>
    <w:rsid w:val="001F79A0"/>
    <w:rsid w:val="00214A69"/>
    <w:rsid w:val="00220611"/>
    <w:rsid w:val="00220D1A"/>
    <w:rsid w:val="00227D2F"/>
    <w:rsid w:val="002303A9"/>
    <w:rsid w:val="00232973"/>
    <w:rsid w:val="0023672F"/>
    <w:rsid w:val="002367A7"/>
    <w:rsid w:val="002416A7"/>
    <w:rsid w:val="00252183"/>
    <w:rsid w:val="00252321"/>
    <w:rsid w:val="0026162B"/>
    <w:rsid w:val="00273AEB"/>
    <w:rsid w:val="002751B2"/>
    <w:rsid w:val="00276CDC"/>
    <w:rsid w:val="00280278"/>
    <w:rsid w:val="00284D95"/>
    <w:rsid w:val="00285720"/>
    <w:rsid w:val="00290804"/>
    <w:rsid w:val="002A2433"/>
    <w:rsid w:val="002A3CB7"/>
    <w:rsid w:val="002A5590"/>
    <w:rsid w:val="002B44B1"/>
    <w:rsid w:val="002B7686"/>
    <w:rsid w:val="002C1B14"/>
    <w:rsid w:val="002D27C5"/>
    <w:rsid w:val="002E047F"/>
    <w:rsid w:val="002E2A73"/>
    <w:rsid w:val="002F02D2"/>
    <w:rsid w:val="00301369"/>
    <w:rsid w:val="00302A88"/>
    <w:rsid w:val="00332B84"/>
    <w:rsid w:val="0033664F"/>
    <w:rsid w:val="00343CD9"/>
    <w:rsid w:val="00351EED"/>
    <w:rsid w:val="00352567"/>
    <w:rsid w:val="003562A6"/>
    <w:rsid w:val="003650A7"/>
    <w:rsid w:val="00375A74"/>
    <w:rsid w:val="00381247"/>
    <w:rsid w:val="00391358"/>
    <w:rsid w:val="003A01BD"/>
    <w:rsid w:val="003A7C13"/>
    <w:rsid w:val="003B012C"/>
    <w:rsid w:val="003B5C7F"/>
    <w:rsid w:val="003B7F3E"/>
    <w:rsid w:val="003C4B01"/>
    <w:rsid w:val="003D17F7"/>
    <w:rsid w:val="003E640B"/>
    <w:rsid w:val="003F6B8F"/>
    <w:rsid w:val="003F773B"/>
    <w:rsid w:val="00400216"/>
    <w:rsid w:val="00407974"/>
    <w:rsid w:val="0041048B"/>
    <w:rsid w:val="004130A9"/>
    <w:rsid w:val="00422191"/>
    <w:rsid w:val="00422273"/>
    <w:rsid w:val="004235B7"/>
    <w:rsid w:val="00425308"/>
    <w:rsid w:val="00432E6F"/>
    <w:rsid w:val="00436893"/>
    <w:rsid w:val="0044041A"/>
    <w:rsid w:val="00443A50"/>
    <w:rsid w:val="00453715"/>
    <w:rsid w:val="00457E56"/>
    <w:rsid w:val="00475DC1"/>
    <w:rsid w:val="00481E34"/>
    <w:rsid w:val="00491740"/>
    <w:rsid w:val="004A1559"/>
    <w:rsid w:val="004B48AB"/>
    <w:rsid w:val="004C2E42"/>
    <w:rsid w:val="004C3386"/>
    <w:rsid w:val="004C6AA6"/>
    <w:rsid w:val="004C7149"/>
    <w:rsid w:val="004D15DE"/>
    <w:rsid w:val="004D543C"/>
    <w:rsid w:val="004D5487"/>
    <w:rsid w:val="004F55E4"/>
    <w:rsid w:val="004F592D"/>
    <w:rsid w:val="004F629C"/>
    <w:rsid w:val="00500D95"/>
    <w:rsid w:val="00504D77"/>
    <w:rsid w:val="00507ED9"/>
    <w:rsid w:val="00512500"/>
    <w:rsid w:val="00515E05"/>
    <w:rsid w:val="00521BBB"/>
    <w:rsid w:val="00527583"/>
    <w:rsid w:val="00546951"/>
    <w:rsid w:val="00551F21"/>
    <w:rsid w:val="00551FE9"/>
    <w:rsid w:val="00552558"/>
    <w:rsid w:val="00552963"/>
    <w:rsid w:val="00554436"/>
    <w:rsid w:val="00557449"/>
    <w:rsid w:val="00570F62"/>
    <w:rsid w:val="00586A94"/>
    <w:rsid w:val="00591484"/>
    <w:rsid w:val="005A2361"/>
    <w:rsid w:val="005A4BFA"/>
    <w:rsid w:val="005B75AF"/>
    <w:rsid w:val="005D089C"/>
    <w:rsid w:val="005D4850"/>
    <w:rsid w:val="005D7ACE"/>
    <w:rsid w:val="00602582"/>
    <w:rsid w:val="0061109B"/>
    <w:rsid w:val="0061477A"/>
    <w:rsid w:val="006163BA"/>
    <w:rsid w:val="006269BC"/>
    <w:rsid w:val="006337C8"/>
    <w:rsid w:val="006353FA"/>
    <w:rsid w:val="00635BD9"/>
    <w:rsid w:val="006411C2"/>
    <w:rsid w:val="00641F6F"/>
    <w:rsid w:val="006533F0"/>
    <w:rsid w:val="006535D7"/>
    <w:rsid w:val="00653793"/>
    <w:rsid w:val="00656474"/>
    <w:rsid w:val="00657BB6"/>
    <w:rsid w:val="00682AAD"/>
    <w:rsid w:val="00687AB8"/>
    <w:rsid w:val="006913A0"/>
    <w:rsid w:val="0069435A"/>
    <w:rsid w:val="00695B71"/>
    <w:rsid w:val="00696A72"/>
    <w:rsid w:val="006A0476"/>
    <w:rsid w:val="006A4431"/>
    <w:rsid w:val="006A6B1D"/>
    <w:rsid w:val="006C48D1"/>
    <w:rsid w:val="006C7533"/>
    <w:rsid w:val="006D197D"/>
    <w:rsid w:val="006D4242"/>
    <w:rsid w:val="006D4998"/>
    <w:rsid w:val="006D58D5"/>
    <w:rsid w:val="006E1276"/>
    <w:rsid w:val="006E2C68"/>
    <w:rsid w:val="006E4163"/>
    <w:rsid w:val="006E5F1C"/>
    <w:rsid w:val="006E7969"/>
    <w:rsid w:val="006F05D4"/>
    <w:rsid w:val="006F1BB9"/>
    <w:rsid w:val="006F1CD1"/>
    <w:rsid w:val="007010DA"/>
    <w:rsid w:val="00701DF7"/>
    <w:rsid w:val="0070341F"/>
    <w:rsid w:val="00714845"/>
    <w:rsid w:val="00715CE2"/>
    <w:rsid w:val="00717411"/>
    <w:rsid w:val="00730AA4"/>
    <w:rsid w:val="007313D7"/>
    <w:rsid w:val="0073181B"/>
    <w:rsid w:val="00732904"/>
    <w:rsid w:val="007417C8"/>
    <w:rsid w:val="007441C1"/>
    <w:rsid w:val="007643AD"/>
    <w:rsid w:val="00770A3E"/>
    <w:rsid w:val="0079097F"/>
    <w:rsid w:val="00790C52"/>
    <w:rsid w:val="007922B2"/>
    <w:rsid w:val="007A4D9B"/>
    <w:rsid w:val="007A4DA0"/>
    <w:rsid w:val="007B51EE"/>
    <w:rsid w:val="007B5657"/>
    <w:rsid w:val="007D65E2"/>
    <w:rsid w:val="007D6C41"/>
    <w:rsid w:val="007D7321"/>
    <w:rsid w:val="007E1651"/>
    <w:rsid w:val="007E3A01"/>
    <w:rsid w:val="007F012A"/>
    <w:rsid w:val="007F0F8F"/>
    <w:rsid w:val="007F3F77"/>
    <w:rsid w:val="00802481"/>
    <w:rsid w:val="00811900"/>
    <w:rsid w:val="00814B90"/>
    <w:rsid w:val="00824017"/>
    <w:rsid w:val="00842853"/>
    <w:rsid w:val="00842DD4"/>
    <w:rsid w:val="00844707"/>
    <w:rsid w:val="008452C0"/>
    <w:rsid w:val="0086040B"/>
    <w:rsid w:val="008610BE"/>
    <w:rsid w:val="00870D4D"/>
    <w:rsid w:val="00877089"/>
    <w:rsid w:val="00891110"/>
    <w:rsid w:val="008938C4"/>
    <w:rsid w:val="00894F46"/>
    <w:rsid w:val="008A2B3D"/>
    <w:rsid w:val="008C4212"/>
    <w:rsid w:val="008D451F"/>
    <w:rsid w:val="008E14E9"/>
    <w:rsid w:val="008F53DA"/>
    <w:rsid w:val="009060D6"/>
    <w:rsid w:val="0090638C"/>
    <w:rsid w:val="009074A1"/>
    <w:rsid w:val="009134E5"/>
    <w:rsid w:val="00916599"/>
    <w:rsid w:val="00920DDA"/>
    <w:rsid w:val="00923C83"/>
    <w:rsid w:val="00927416"/>
    <w:rsid w:val="009460B1"/>
    <w:rsid w:val="00950B19"/>
    <w:rsid w:val="009537C4"/>
    <w:rsid w:val="00961552"/>
    <w:rsid w:val="00963113"/>
    <w:rsid w:val="0096501C"/>
    <w:rsid w:val="0097241E"/>
    <w:rsid w:val="009977AA"/>
    <w:rsid w:val="009A0B82"/>
    <w:rsid w:val="009A14B6"/>
    <w:rsid w:val="009A2C69"/>
    <w:rsid w:val="009B1911"/>
    <w:rsid w:val="009B6667"/>
    <w:rsid w:val="009C3994"/>
    <w:rsid w:val="009D5728"/>
    <w:rsid w:val="009E0A7B"/>
    <w:rsid w:val="009F0059"/>
    <w:rsid w:val="009F4C0A"/>
    <w:rsid w:val="009F571E"/>
    <w:rsid w:val="00A009C0"/>
    <w:rsid w:val="00A13A8F"/>
    <w:rsid w:val="00A2638F"/>
    <w:rsid w:val="00A34984"/>
    <w:rsid w:val="00A400F3"/>
    <w:rsid w:val="00A41A5B"/>
    <w:rsid w:val="00A44F0A"/>
    <w:rsid w:val="00A558DA"/>
    <w:rsid w:val="00A61CCA"/>
    <w:rsid w:val="00A813E8"/>
    <w:rsid w:val="00A82D8F"/>
    <w:rsid w:val="00A96202"/>
    <w:rsid w:val="00AA22D3"/>
    <w:rsid w:val="00AA4C9A"/>
    <w:rsid w:val="00AA6D71"/>
    <w:rsid w:val="00AB771D"/>
    <w:rsid w:val="00AB77A2"/>
    <w:rsid w:val="00AB7BDA"/>
    <w:rsid w:val="00AC1748"/>
    <w:rsid w:val="00AC20A3"/>
    <w:rsid w:val="00AC7A18"/>
    <w:rsid w:val="00AD4D48"/>
    <w:rsid w:val="00AD4F7D"/>
    <w:rsid w:val="00AE26E5"/>
    <w:rsid w:val="00AF0580"/>
    <w:rsid w:val="00AF106F"/>
    <w:rsid w:val="00AF47F0"/>
    <w:rsid w:val="00AF489A"/>
    <w:rsid w:val="00AF567F"/>
    <w:rsid w:val="00B200BB"/>
    <w:rsid w:val="00B20412"/>
    <w:rsid w:val="00B27F53"/>
    <w:rsid w:val="00B32D29"/>
    <w:rsid w:val="00B433D0"/>
    <w:rsid w:val="00B5104B"/>
    <w:rsid w:val="00B52EAF"/>
    <w:rsid w:val="00B70F29"/>
    <w:rsid w:val="00B9072C"/>
    <w:rsid w:val="00B91169"/>
    <w:rsid w:val="00B97B07"/>
    <w:rsid w:val="00BA149E"/>
    <w:rsid w:val="00BA445A"/>
    <w:rsid w:val="00BC3B36"/>
    <w:rsid w:val="00BD232E"/>
    <w:rsid w:val="00BD54DE"/>
    <w:rsid w:val="00BE53C2"/>
    <w:rsid w:val="00BF04C8"/>
    <w:rsid w:val="00BF34DB"/>
    <w:rsid w:val="00C007DA"/>
    <w:rsid w:val="00C04B90"/>
    <w:rsid w:val="00C22CA0"/>
    <w:rsid w:val="00C2718F"/>
    <w:rsid w:val="00C2767E"/>
    <w:rsid w:val="00C30584"/>
    <w:rsid w:val="00C30676"/>
    <w:rsid w:val="00C35D82"/>
    <w:rsid w:val="00C37E78"/>
    <w:rsid w:val="00C44917"/>
    <w:rsid w:val="00C526DE"/>
    <w:rsid w:val="00C52CFE"/>
    <w:rsid w:val="00C60F2B"/>
    <w:rsid w:val="00C70C89"/>
    <w:rsid w:val="00C72C72"/>
    <w:rsid w:val="00C74C82"/>
    <w:rsid w:val="00C82A03"/>
    <w:rsid w:val="00C87354"/>
    <w:rsid w:val="00C91300"/>
    <w:rsid w:val="00C93D06"/>
    <w:rsid w:val="00C96055"/>
    <w:rsid w:val="00C974D7"/>
    <w:rsid w:val="00CB3808"/>
    <w:rsid w:val="00CC1EC3"/>
    <w:rsid w:val="00CC3EA4"/>
    <w:rsid w:val="00CC5462"/>
    <w:rsid w:val="00CC61E2"/>
    <w:rsid w:val="00CD2AD1"/>
    <w:rsid w:val="00CE126F"/>
    <w:rsid w:val="00CE229C"/>
    <w:rsid w:val="00CE3774"/>
    <w:rsid w:val="00CE38B7"/>
    <w:rsid w:val="00CE45F2"/>
    <w:rsid w:val="00CE6055"/>
    <w:rsid w:val="00CE70A9"/>
    <w:rsid w:val="00CF06D3"/>
    <w:rsid w:val="00CF1D73"/>
    <w:rsid w:val="00CF3348"/>
    <w:rsid w:val="00CF65EE"/>
    <w:rsid w:val="00D10AD4"/>
    <w:rsid w:val="00D12FD5"/>
    <w:rsid w:val="00D20776"/>
    <w:rsid w:val="00D24754"/>
    <w:rsid w:val="00D40223"/>
    <w:rsid w:val="00D46088"/>
    <w:rsid w:val="00D47131"/>
    <w:rsid w:val="00D53503"/>
    <w:rsid w:val="00D56746"/>
    <w:rsid w:val="00D74992"/>
    <w:rsid w:val="00D858FE"/>
    <w:rsid w:val="00D90564"/>
    <w:rsid w:val="00D917AF"/>
    <w:rsid w:val="00D94214"/>
    <w:rsid w:val="00D975E7"/>
    <w:rsid w:val="00DA110D"/>
    <w:rsid w:val="00DB6FCE"/>
    <w:rsid w:val="00DB7BE0"/>
    <w:rsid w:val="00DC2DA8"/>
    <w:rsid w:val="00DC32A0"/>
    <w:rsid w:val="00DC3963"/>
    <w:rsid w:val="00DC7EEB"/>
    <w:rsid w:val="00DE00B8"/>
    <w:rsid w:val="00DE6FA0"/>
    <w:rsid w:val="00DF2FF3"/>
    <w:rsid w:val="00DF5F6F"/>
    <w:rsid w:val="00E02862"/>
    <w:rsid w:val="00E0420B"/>
    <w:rsid w:val="00E0633A"/>
    <w:rsid w:val="00E0749F"/>
    <w:rsid w:val="00E12E81"/>
    <w:rsid w:val="00E3266F"/>
    <w:rsid w:val="00E35B15"/>
    <w:rsid w:val="00E5082F"/>
    <w:rsid w:val="00E528FC"/>
    <w:rsid w:val="00E62783"/>
    <w:rsid w:val="00E62FDD"/>
    <w:rsid w:val="00E650AD"/>
    <w:rsid w:val="00E73184"/>
    <w:rsid w:val="00E81FF7"/>
    <w:rsid w:val="00E833E7"/>
    <w:rsid w:val="00E96FB2"/>
    <w:rsid w:val="00EA5221"/>
    <w:rsid w:val="00EA7A9D"/>
    <w:rsid w:val="00EB1628"/>
    <w:rsid w:val="00EB1860"/>
    <w:rsid w:val="00EC3F8C"/>
    <w:rsid w:val="00EC6C42"/>
    <w:rsid w:val="00EC6DCF"/>
    <w:rsid w:val="00EE60E0"/>
    <w:rsid w:val="00EE6CDD"/>
    <w:rsid w:val="00F00BAC"/>
    <w:rsid w:val="00F02467"/>
    <w:rsid w:val="00F0271D"/>
    <w:rsid w:val="00F05AF8"/>
    <w:rsid w:val="00F05FEB"/>
    <w:rsid w:val="00F06BC9"/>
    <w:rsid w:val="00F132E0"/>
    <w:rsid w:val="00F13A87"/>
    <w:rsid w:val="00F22882"/>
    <w:rsid w:val="00F23DB3"/>
    <w:rsid w:val="00F30541"/>
    <w:rsid w:val="00F329B8"/>
    <w:rsid w:val="00F34BF7"/>
    <w:rsid w:val="00F36EF2"/>
    <w:rsid w:val="00F5269C"/>
    <w:rsid w:val="00F53195"/>
    <w:rsid w:val="00F541C8"/>
    <w:rsid w:val="00F56770"/>
    <w:rsid w:val="00F567A0"/>
    <w:rsid w:val="00F80C28"/>
    <w:rsid w:val="00F8706C"/>
    <w:rsid w:val="00F91878"/>
    <w:rsid w:val="00FB1CF7"/>
    <w:rsid w:val="00FB1D8A"/>
    <w:rsid w:val="00FB2000"/>
    <w:rsid w:val="00FB3EAB"/>
    <w:rsid w:val="00FC1D1D"/>
    <w:rsid w:val="00FC2334"/>
    <w:rsid w:val="00FD3F69"/>
    <w:rsid w:val="00FD4749"/>
    <w:rsid w:val="00FD5E54"/>
    <w:rsid w:val="00FD782C"/>
    <w:rsid w:val="00F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96B90"/>
  <w15:chartTrackingRefBased/>
  <w15:docId w15:val="{1307CAC2-10A6-4538-A8CC-621646F8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14845"/>
    <w:pPr>
      <w:spacing w:line="25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38B7"/>
    <w:pPr>
      <w:spacing w:after="0" w:line="240" w:lineRule="auto"/>
      <w:jc w:val="both"/>
      <w:outlineLvl w:val="0"/>
    </w:pPr>
    <w:rPr>
      <w:rFonts w:ascii="Times New Roman" w:hAnsi="Times New Roman" w:cs="Times New Roman"/>
    </w:rPr>
  </w:style>
  <w:style w:type="paragraph" w:styleId="2">
    <w:name w:val="heading 2"/>
    <w:basedOn w:val="a0"/>
    <w:next w:val="a"/>
    <w:link w:val="20"/>
    <w:uiPriority w:val="9"/>
    <w:unhideWhenUsed/>
    <w:qFormat/>
    <w:rsid w:val="00CE38B7"/>
    <w:pPr>
      <w:numPr>
        <w:numId w:val="1"/>
      </w:numPr>
      <w:ind w:left="334" w:hanging="334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20">
    <w:name w:val="Заголовок 2 Знак"/>
    <w:basedOn w:val="a1"/>
    <w:link w:val="2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30">
    <w:name w:val="Заголовок 3 Знак"/>
    <w:basedOn w:val="a1"/>
    <w:link w:val="3"/>
    <w:uiPriority w:val="9"/>
    <w:semiHidden/>
    <w:rsid w:val="00DC2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DC2D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DC2D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DC2D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DC2D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DC2D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DC2DA8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DC2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DC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C2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1"/>
    <w:link w:val="a6"/>
    <w:uiPriority w:val="11"/>
    <w:rsid w:val="00DC2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C2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DC2DA8"/>
    <w:rPr>
      <w:i/>
      <w:iCs/>
      <w:color w:val="404040" w:themeColor="text1" w:themeTint="BF"/>
    </w:rPr>
  </w:style>
  <w:style w:type="paragraph" w:styleId="a0">
    <w:name w:val="List Paragraph"/>
    <w:aliases w:val="Абзац,Numbered Steps,List-Bullets-Solid (No Space),А        б        з        а        ц,Elenco Normale,Elenco NormaleCxSpLast,Абзац маркированнный,Содержание. 2 уровень,Bullet List,FooterText,numbered,List_Paragraph,Multilevel para_II"/>
    <w:basedOn w:val="a"/>
    <w:link w:val="a8"/>
    <w:uiPriority w:val="34"/>
    <w:qFormat/>
    <w:rsid w:val="00F567A0"/>
    <w:pPr>
      <w:spacing w:after="0" w:line="240" w:lineRule="auto"/>
      <w:ind w:left="362"/>
      <w:contextualSpacing/>
      <w:jc w:val="both"/>
    </w:pPr>
    <w:rPr>
      <w:rFonts w:ascii="Times New Roman" w:hAnsi="Times New Roman" w:cs="Times New Roman"/>
      <w:lang w:val="ru-RU"/>
    </w:rPr>
  </w:style>
  <w:style w:type="character" w:styleId="a9">
    <w:name w:val="Intense Emphasis"/>
    <w:basedOn w:val="a1"/>
    <w:uiPriority w:val="21"/>
    <w:qFormat/>
    <w:rsid w:val="00DC2DA8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DC2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1"/>
    <w:link w:val="aa"/>
    <w:uiPriority w:val="30"/>
    <w:rsid w:val="00DC2DA8"/>
    <w:rPr>
      <w:i/>
      <w:iCs/>
      <w:color w:val="0F4761" w:themeColor="accent1" w:themeShade="BF"/>
    </w:rPr>
  </w:style>
  <w:style w:type="character" w:styleId="ac">
    <w:name w:val="Intense Reference"/>
    <w:basedOn w:val="a1"/>
    <w:uiPriority w:val="32"/>
    <w:qFormat/>
    <w:rsid w:val="00DC2DA8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2"/>
    <w:uiPriority w:val="39"/>
    <w:rsid w:val="00DC2DA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DC2DA8"/>
    <w:rPr>
      <w:color w:val="467886" w:themeColor="hyperlink"/>
      <w:u w:val="single"/>
    </w:rPr>
  </w:style>
  <w:style w:type="character" w:customStyle="1" w:styleId="ui-provider">
    <w:name w:val="ui-provider"/>
    <w:basedOn w:val="a1"/>
    <w:rsid w:val="00DC2DA8"/>
  </w:style>
  <w:style w:type="character" w:customStyle="1" w:styleId="a8">
    <w:name w:val="Абзац списка Знак"/>
    <w:aliases w:val="Абзац Знак,Numbered Steps Знак,List-Bullets-Solid (No Space) Знак,А        б        з        а        ц Знак,Elenco Normale Знак,Elenco NormaleCxSpLast Знак,Абзац маркированнный Знак,Содержание. 2 уровень Знак,Bullet List Знак"/>
    <w:link w:val="a0"/>
    <w:uiPriority w:val="34"/>
    <w:locked/>
    <w:rsid w:val="00F567A0"/>
    <w:rPr>
      <w:rFonts w:ascii="Times New Roman" w:hAnsi="Times New Roman" w:cs="Times New Roman"/>
      <w:kern w:val="0"/>
      <w:sz w:val="22"/>
      <w:szCs w:val="22"/>
      <w:lang w:val="ru-RU"/>
      <w14:ligatures w14:val="none"/>
    </w:rPr>
  </w:style>
  <w:style w:type="paragraph" w:styleId="af">
    <w:name w:val="footer"/>
    <w:basedOn w:val="a"/>
    <w:link w:val="af0"/>
    <w:uiPriority w:val="99"/>
    <w:unhideWhenUsed/>
    <w:rsid w:val="00DC2D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DA8"/>
    <w:rPr>
      <w:kern w:val="0"/>
      <w:sz w:val="22"/>
      <w:szCs w:val="22"/>
      <w14:ligatures w14:val="none"/>
    </w:rPr>
  </w:style>
  <w:style w:type="character" w:customStyle="1" w:styleId="FontStyle17">
    <w:name w:val="Font Style17"/>
    <w:uiPriority w:val="99"/>
    <w:rsid w:val="00290804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Eng1">
    <w:name w:val="Eng 1"/>
    <w:basedOn w:val="a"/>
    <w:link w:val="Eng1Char"/>
    <w:qFormat/>
    <w:rsid w:val="006337C8"/>
    <w:pPr>
      <w:numPr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Eng11">
    <w:name w:val="Eng 1.1"/>
    <w:basedOn w:val="Eng1"/>
    <w:qFormat/>
    <w:rsid w:val="006337C8"/>
    <w:pPr>
      <w:numPr>
        <w:ilvl w:val="1"/>
      </w:numPr>
    </w:pPr>
  </w:style>
  <w:style w:type="paragraph" w:customStyle="1" w:styleId="Enga">
    <w:name w:val="Eng a)"/>
    <w:basedOn w:val="Eng1"/>
    <w:qFormat/>
    <w:rsid w:val="006337C8"/>
    <w:pPr>
      <w:numPr>
        <w:ilvl w:val="2"/>
      </w:numPr>
    </w:pPr>
  </w:style>
  <w:style w:type="paragraph" w:customStyle="1" w:styleId="Ru1">
    <w:name w:val="Ru 1"/>
    <w:basedOn w:val="a"/>
    <w:link w:val="Ru1Char"/>
    <w:qFormat/>
    <w:rsid w:val="00CF06D3"/>
    <w:pPr>
      <w:numPr>
        <w:ilvl w:val="3"/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Ru11">
    <w:name w:val="Ru 1.1"/>
    <w:basedOn w:val="Ru1"/>
    <w:link w:val="Ru11Char"/>
    <w:qFormat/>
    <w:rsid w:val="006337C8"/>
    <w:pPr>
      <w:numPr>
        <w:ilvl w:val="4"/>
      </w:numPr>
    </w:pPr>
  </w:style>
  <w:style w:type="character" w:customStyle="1" w:styleId="Ru1Char">
    <w:name w:val="Ru 1 Char"/>
    <w:basedOn w:val="a1"/>
    <w:link w:val="Ru1"/>
    <w:rsid w:val="00CF06D3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Ru11Char">
    <w:name w:val="Ru 1.1 Char"/>
    <w:basedOn w:val="Ru1Char"/>
    <w:link w:val="Ru11"/>
    <w:rsid w:val="006337C8"/>
    <w:rPr>
      <w:rFonts w:ascii="Times New Roman" w:hAnsi="Times New Roman"/>
      <w:kern w:val="0"/>
      <w:sz w:val="22"/>
      <w:szCs w:val="22"/>
      <w14:ligatures w14:val="none"/>
    </w:rPr>
  </w:style>
  <w:style w:type="paragraph" w:customStyle="1" w:styleId="Ru">
    <w:name w:val="Ru а)"/>
    <w:basedOn w:val="Ru11"/>
    <w:link w:val="RuChar"/>
    <w:qFormat/>
    <w:rsid w:val="00714845"/>
    <w:pPr>
      <w:numPr>
        <w:ilvl w:val="5"/>
      </w:numPr>
    </w:pPr>
  </w:style>
  <w:style w:type="character" w:customStyle="1" w:styleId="RuChar">
    <w:name w:val="Ru а) Char"/>
    <w:basedOn w:val="Ru11Char"/>
    <w:link w:val="Ru"/>
    <w:rsid w:val="00714845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Eng1Char">
    <w:name w:val="Eng 1 Char"/>
    <w:basedOn w:val="a1"/>
    <w:link w:val="Eng1"/>
    <w:rsid w:val="00CF06D3"/>
    <w:rPr>
      <w:rFonts w:ascii="Times New Roman" w:hAnsi="Times New Roman"/>
      <w:kern w:val="0"/>
      <w:sz w:val="22"/>
      <w:szCs w:val="22"/>
      <w14:ligatures w14:val="none"/>
    </w:rPr>
  </w:style>
  <w:style w:type="paragraph" w:styleId="af1">
    <w:name w:val="Revision"/>
    <w:hidden/>
    <w:uiPriority w:val="99"/>
    <w:semiHidden/>
    <w:rsid w:val="00CC546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af2">
    <w:name w:val="annotation reference"/>
    <w:basedOn w:val="a1"/>
    <w:uiPriority w:val="99"/>
    <w:semiHidden/>
    <w:unhideWhenUsed/>
    <w:rsid w:val="005A4BFA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5A4BF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5A4BFA"/>
    <w:rPr>
      <w:kern w:val="0"/>
      <w:sz w:val="20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A4BF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A4BFA"/>
    <w:rPr>
      <w:b/>
      <w:bCs/>
      <w:kern w:val="0"/>
      <w:sz w:val="20"/>
      <w:szCs w:val="20"/>
      <w14:ligatures w14:val="none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D40223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55443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554436"/>
    <w:rPr>
      <w:rFonts w:asciiTheme="majorHAnsi" w:eastAsiaTheme="majorEastAsia" w:hAnsiTheme="majorHAnsi" w:cstheme="majorBidi"/>
      <w:kern w:val="0"/>
      <w:sz w:val="18"/>
      <w:szCs w:val="18"/>
      <w14:ligatures w14:val="none"/>
    </w:rPr>
  </w:style>
  <w:style w:type="character" w:styleId="af9">
    <w:name w:val="FollowedHyperlink"/>
    <w:basedOn w:val="a1"/>
    <w:uiPriority w:val="99"/>
    <w:semiHidden/>
    <w:unhideWhenUsed/>
    <w:rsid w:val="00BF34DB"/>
    <w:rPr>
      <w:color w:val="96607D" w:themeColor="followedHyperlink"/>
      <w:u w:val="single"/>
    </w:rPr>
  </w:style>
  <w:style w:type="paragraph" w:styleId="afa">
    <w:name w:val="header"/>
    <w:basedOn w:val="a"/>
    <w:link w:val="afb"/>
    <w:uiPriority w:val="99"/>
    <w:unhideWhenUsed/>
    <w:rsid w:val="006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afa"/>
    <w:uiPriority w:val="99"/>
    <w:rsid w:val="006E416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umtor.kg/wp-content/uploads/2020/11/general%20terms_goods_supply_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1389</Words>
  <Characters>9782</Characters>
  <Application>Microsoft Office Word</Application>
  <DocSecurity>0</DocSecurity>
  <Lines>287</Lines>
  <Paragraphs>161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Bek Myktybek Uulu</cp:lastModifiedBy>
  <cp:revision>3</cp:revision>
  <dcterms:created xsi:type="dcterms:W3CDTF">2026-02-13T04:51:00Z</dcterms:created>
  <dcterms:modified xsi:type="dcterms:W3CDTF">2026-02-16T08:38:00Z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2025-08-18T03:33:45Z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82f34ea7-3654-49f4-8ca0-2ecd31652252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